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6D6687" w:rsidRDefault="00642EFE" w:rsidP="00B46D58">
      <w:pPr>
        <w:pStyle w:val="a3"/>
        <w:widowControl w:val="0"/>
        <w:spacing w:after="160" w:line="240" w:lineRule="auto"/>
        <w:ind w:firstLine="0"/>
        <w:jc w:val="center"/>
        <w:rPr>
          <w:rFonts w:ascii="GHEA Grapalat" w:hAnsi="GHEA Grapalat"/>
          <w:b/>
          <w:i w:val="0"/>
        </w:rPr>
      </w:pPr>
      <w:r w:rsidRPr="006D6687">
        <w:rPr>
          <w:rFonts w:ascii="GHEA Grapalat" w:hAnsi="GHEA Grapalat"/>
          <w:b/>
          <w:i w:val="0"/>
        </w:rPr>
        <w:t>ОБЪЯВЛЕНИЕ</w:t>
      </w:r>
    </w:p>
    <w:p w:rsidR="00642EFE" w:rsidRPr="006D6687" w:rsidRDefault="00642EFE" w:rsidP="00F56837">
      <w:pPr>
        <w:pStyle w:val="a3"/>
        <w:widowControl w:val="0"/>
        <w:spacing w:after="160" w:line="240" w:lineRule="auto"/>
        <w:ind w:firstLine="0"/>
        <w:jc w:val="center"/>
        <w:rPr>
          <w:rFonts w:ascii="GHEA Grapalat" w:hAnsi="GHEA Grapalat"/>
          <w:b/>
          <w:i w:val="0"/>
        </w:rPr>
      </w:pPr>
      <w:r w:rsidRPr="006D6687">
        <w:rPr>
          <w:rFonts w:ascii="GHEA Grapalat" w:hAnsi="GHEA Grapalat"/>
          <w:b/>
          <w:i w:val="0"/>
        </w:rPr>
        <w:t xml:space="preserve">ОБ </w:t>
      </w:r>
      <w:r w:rsidR="00BC5174" w:rsidRPr="006D6687">
        <w:rPr>
          <w:rFonts w:ascii="GHEA Grapalat" w:hAnsi="GHEA Grapalat"/>
          <w:b/>
          <w:i w:val="0"/>
        </w:rPr>
        <w:t xml:space="preserve">   </w:t>
      </w:r>
      <w:r w:rsidR="00683C7F" w:rsidRPr="006D6687">
        <w:rPr>
          <w:rFonts w:ascii="GHEA Grapalat" w:hAnsi="GHEA Grapalat"/>
          <w:b/>
          <w:i w:val="0"/>
        </w:rPr>
        <w:t xml:space="preserve">ЗАПРОСЕ   КОТИРОВОК  </w:t>
      </w:r>
      <w:r w:rsidR="00683C7F" w:rsidRPr="006D6687">
        <w:rPr>
          <w:rFonts w:ascii="GHEA Grapalat" w:hAnsi="GHEA Grapalat"/>
          <w:b/>
        </w:rPr>
        <w:t xml:space="preserve"> </w:t>
      </w:r>
    </w:p>
    <w:p w:rsidR="00F56837" w:rsidRPr="006D6687" w:rsidRDefault="00642EFE"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Настоящий текст объявления утвержден Решением </w:t>
      </w:r>
    </w:p>
    <w:p w:rsidR="00F56837" w:rsidRPr="006D6687" w:rsidRDefault="00417E48"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Оценочной </w:t>
      </w:r>
      <w:r w:rsidR="00642EFE" w:rsidRPr="006D6687">
        <w:rPr>
          <w:rFonts w:ascii="GHEA Grapalat" w:hAnsi="GHEA Grapalat"/>
        </w:rPr>
        <w:t>Комиссии от "</w:t>
      </w:r>
      <w:r w:rsidR="008C49DA" w:rsidRPr="006D6687">
        <w:rPr>
          <w:rFonts w:ascii="GHEA Grapalat" w:hAnsi="GHEA Grapalat"/>
        </w:rPr>
        <w:t>13" "дека</w:t>
      </w:r>
      <w:r w:rsidR="00683C7F" w:rsidRPr="006D6687">
        <w:rPr>
          <w:rFonts w:ascii="GHEA Grapalat" w:hAnsi="GHEA Grapalat"/>
        </w:rPr>
        <w:t>бря</w:t>
      </w:r>
      <w:r w:rsidR="00642EFE" w:rsidRPr="006D6687">
        <w:rPr>
          <w:rFonts w:ascii="GHEA Grapalat" w:hAnsi="GHEA Grapalat"/>
        </w:rPr>
        <w:t>" 20</w:t>
      </w:r>
      <w:r w:rsidR="00683C7F" w:rsidRPr="006D6687">
        <w:rPr>
          <w:rFonts w:ascii="GHEA Grapalat" w:hAnsi="GHEA Grapalat"/>
        </w:rPr>
        <w:t>19</w:t>
      </w:r>
      <w:r w:rsidR="00AA7117" w:rsidRPr="006D6687">
        <w:rPr>
          <w:rFonts w:ascii="GHEA Grapalat" w:hAnsi="GHEA Grapalat"/>
        </w:rPr>
        <w:t xml:space="preserve"> </w:t>
      </w:r>
      <w:r w:rsidR="00642EFE" w:rsidRPr="006D6687">
        <w:rPr>
          <w:rFonts w:ascii="GHEA Grapalat" w:hAnsi="GHEA Grapalat"/>
        </w:rPr>
        <w:t>года "</w:t>
      </w:r>
      <w:r w:rsidR="00683C7F" w:rsidRPr="006D6687">
        <w:rPr>
          <w:rFonts w:ascii="GHEA Grapalat" w:hAnsi="GHEA Grapalat"/>
        </w:rPr>
        <w:t>1</w:t>
      </w:r>
      <w:r w:rsidR="00642EFE" w:rsidRPr="006D6687">
        <w:rPr>
          <w:rFonts w:ascii="GHEA Grapalat" w:hAnsi="GHEA Grapalat"/>
        </w:rPr>
        <w:t xml:space="preserve">" </w:t>
      </w:r>
    </w:p>
    <w:p w:rsidR="00683C7F" w:rsidRPr="006D6687" w:rsidRDefault="0006703E" w:rsidP="00683C7F">
      <w:pPr>
        <w:pStyle w:val="a3"/>
        <w:spacing w:after="160" w:line="240" w:lineRule="auto"/>
        <w:jc w:val="center"/>
        <w:rPr>
          <w:rFonts w:ascii="GHEA Grapalat" w:hAnsi="GHEA Grapalat"/>
          <w:b/>
          <w:lang w:eastAsia="en-US" w:bidi="ar-SA"/>
        </w:rPr>
      </w:pPr>
      <w:r w:rsidRPr="006D6687">
        <w:rPr>
          <w:rFonts w:ascii="GHEA Grapalat" w:hAnsi="GHEA Grapalat"/>
        </w:rPr>
        <w:t xml:space="preserve">Код </w:t>
      </w:r>
      <w:r w:rsidR="00417E48" w:rsidRPr="006D6687">
        <w:rPr>
          <w:rFonts w:ascii="GHEA Grapalat" w:hAnsi="GHEA Grapalat"/>
        </w:rPr>
        <w:t>процедуры</w:t>
      </w:r>
      <w:r w:rsidRPr="006D6687">
        <w:rPr>
          <w:rFonts w:ascii="GHEA Grapalat" w:hAnsi="GHEA Grapalat"/>
        </w:rPr>
        <w:t xml:space="preserve"> </w:t>
      </w:r>
      <w:r w:rsidR="00642EFE" w:rsidRPr="006D6687">
        <w:rPr>
          <w:rFonts w:ascii="GHEA Grapalat" w:hAnsi="GHEA Grapalat"/>
        </w:rPr>
        <w:t xml:space="preserve"> </w:t>
      </w:r>
      <w:r w:rsidR="00683C7F" w:rsidRPr="006D6687">
        <w:rPr>
          <w:rFonts w:ascii="GHEA Grapalat" w:hAnsi="GHEA Grapalat"/>
          <w:b/>
          <w:lang w:eastAsia="en-US" w:bidi="ar-SA"/>
        </w:rPr>
        <w:t>А</w:t>
      </w:r>
      <w:r w:rsidR="00536581" w:rsidRPr="006D6687">
        <w:rPr>
          <w:rFonts w:ascii="GHEA Grapalat" w:hAnsi="GHEA Grapalat"/>
          <w:b/>
          <w:lang w:val="en-US" w:eastAsia="en-US" w:bidi="ar-SA"/>
        </w:rPr>
        <w:t>M</w:t>
      </w:r>
      <w:r w:rsidR="008C49DA" w:rsidRPr="006D6687">
        <w:rPr>
          <w:rFonts w:ascii="GHEA Grapalat" w:hAnsi="GHEA Grapalat"/>
          <w:b/>
          <w:lang w:eastAsia="en-US" w:bidi="ar-SA"/>
        </w:rPr>
        <w:t>А</w:t>
      </w:r>
      <w:r w:rsidR="00536581" w:rsidRPr="006D6687">
        <w:rPr>
          <w:rFonts w:ascii="GHEA Grapalat" w:hAnsi="GHEA Grapalat"/>
          <w:b/>
          <w:lang w:eastAsia="en-US" w:bidi="ar-SA"/>
        </w:rPr>
        <w:t>H</w:t>
      </w:r>
      <w:r w:rsidR="008C49DA" w:rsidRPr="006D6687">
        <w:rPr>
          <w:rFonts w:ascii="GHEA Grapalat" w:hAnsi="GHEA Grapalat"/>
          <w:b/>
          <w:lang w:eastAsia="en-US" w:bidi="ar-SA"/>
        </w:rPr>
        <w:t>G</w:t>
      </w:r>
      <w:r w:rsidR="00683C7F" w:rsidRPr="006D6687">
        <w:rPr>
          <w:rFonts w:ascii="GHEA Grapalat" w:hAnsi="GHEA Grapalat"/>
          <w:b/>
          <w:lang w:eastAsia="en-US" w:bidi="ar-SA"/>
        </w:rPr>
        <w:t>-</w:t>
      </w:r>
      <w:r w:rsidR="00683C7F" w:rsidRPr="006D6687">
        <w:rPr>
          <w:rFonts w:ascii="GHEA Grapalat" w:hAnsi="GHEA Grapalat"/>
          <w:b/>
          <w:lang w:val="en-AU" w:eastAsia="en-US" w:bidi="ar-SA"/>
        </w:rPr>
        <w:t>GHAPDZB</w:t>
      </w:r>
      <w:r w:rsidR="00683C7F" w:rsidRPr="006D6687">
        <w:rPr>
          <w:rFonts w:ascii="GHEA Grapalat" w:hAnsi="GHEA Grapalat"/>
          <w:b/>
          <w:lang w:eastAsia="en-US" w:bidi="ar-SA"/>
        </w:rPr>
        <w:t>-19/0</w:t>
      </w:r>
      <w:r w:rsidR="008C49DA" w:rsidRPr="006D6687">
        <w:rPr>
          <w:rFonts w:ascii="GHEA Grapalat" w:hAnsi="GHEA Grapalat"/>
          <w:b/>
          <w:lang w:eastAsia="en-US" w:bidi="ar-SA"/>
        </w:rPr>
        <w:t>2</w:t>
      </w:r>
    </w:p>
    <w:p w:rsidR="00F56837" w:rsidRPr="006D6687" w:rsidRDefault="00F56837" w:rsidP="00683C7F">
      <w:pPr>
        <w:pStyle w:val="a3"/>
        <w:widowControl w:val="0"/>
        <w:spacing w:line="240" w:lineRule="auto"/>
        <w:ind w:firstLine="0"/>
        <w:jc w:val="left"/>
        <w:rPr>
          <w:rFonts w:ascii="GHEA Grapalat" w:hAnsi="GHEA Grapalat"/>
          <w:sz w:val="22"/>
          <w:szCs w:val="22"/>
        </w:rPr>
      </w:pPr>
    </w:p>
    <w:p w:rsidR="00642EFE" w:rsidRPr="006D6687" w:rsidRDefault="00F56837" w:rsidP="00F56837">
      <w:pPr>
        <w:pStyle w:val="a3"/>
        <w:widowControl w:val="0"/>
        <w:spacing w:line="240" w:lineRule="auto"/>
        <w:ind w:firstLine="0"/>
        <w:jc w:val="left"/>
        <w:rPr>
          <w:rFonts w:ascii="GHEA Grapalat" w:hAnsi="GHEA Grapalat"/>
        </w:rPr>
      </w:pPr>
      <w:r w:rsidRPr="006D6687">
        <w:rPr>
          <w:rFonts w:ascii="GHEA Grapalat" w:hAnsi="GHEA Grapalat"/>
        </w:rPr>
        <w:t xml:space="preserve">             </w:t>
      </w:r>
      <w:r w:rsidR="00642EFE" w:rsidRPr="006D6687">
        <w:rPr>
          <w:rFonts w:ascii="GHEA Grapalat" w:hAnsi="GHEA Grapalat"/>
        </w:rPr>
        <w:t xml:space="preserve">Заказчик </w:t>
      </w:r>
      <w:r w:rsidR="008C49DA" w:rsidRPr="006D6687">
        <w:rPr>
          <w:rFonts w:ascii="GHEA Grapalat" w:hAnsi="GHEA Grapalat"/>
          <w:lang w:eastAsia="en-US" w:bidi="ar-SA"/>
        </w:rPr>
        <w:t>Детский сад Абовян</w:t>
      </w:r>
      <w:r w:rsidR="00536581" w:rsidRPr="006D6687">
        <w:rPr>
          <w:rFonts w:ascii="GHEA Grapalat" w:hAnsi="GHEA Grapalat"/>
          <w:lang w:eastAsia="en-US" w:bidi="ar-SA"/>
        </w:rPr>
        <w:t>а</w:t>
      </w:r>
      <w:r w:rsidR="00683C7F" w:rsidRPr="006D6687">
        <w:rPr>
          <w:rFonts w:ascii="GHEA Grapalat" w:hAnsi="GHEA Grapalat"/>
          <w:lang w:eastAsia="en-US" w:bidi="ar-SA"/>
        </w:rPr>
        <w:t xml:space="preserve">» </w:t>
      </w:r>
      <w:r w:rsidR="00536581" w:rsidRPr="006D6687">
        <w:rPr>
          <w:rFonts w:ascii="GHEA Grapalat" w:hAnsi="GHEA Grapalat"/>
          <w:lang w:eastAsia="en-US" w:bidi="ar-SA"/>
        </w:rPr>
        <w:t>ОНКО Араратский область</w:t>
      </w:r>
      <w:r w:rsidR="00683C7F" w:rsidRPr="006D6687">
        <w:rPr>
          <w:rFonts w:ascii="GHEA Grapalat" w:hAnsi="GHEA Grapalat"/>
          <w:lang w:eastAsia="en-US" w:bidi="ar-SA"/>
        </w:rPr>
        <w:t>,</w:t>
      </w:r>
      <w:r w:rsidRPr="006D6687">
        <w:rPr>
          <w:rFonts w:ascii="GHEA Grapalat" w:hAnsi="GHEA Grapalat"/>
          <w:lang w:eastAsia="en-US" w:bidi="ar-SA"/>
        </w:rPr>
        <w:t xml:space="preserve">  </w:t>
      </w:r>
      <w:r w:rsidR="00683C7F" w:rsidRPr="006D6687">
        <w:rPr>
          <w:rFonts w:ascii="GHEA Grapalat" w:hAnsi="GHEA Grapalat"/>
          <w:lang w:eastAsia="en-US" w:bidi="ar-SA"/>
        </w:rPr>
        <w:t>РА</w:t>
      </w:r>
      <w:r w:rsidR="00642EFE" w:rsidRPr="006D6687">
        <w:rPr>
          <w:rFonts w:ascii="GHEA Grapalat" w:hAnsi="GHEA Grapalat"/>
        </w:rPr>
        <w:t>, находящийся по адресу:</w:t>
      </w:r>
      <w:r w:rsidR="00536581" w:rsidRPr="006D6687">
        <w:rPr>
          <w:rFonts w:ascii="GHEA Grapalat" w:hAnsi="GHEA Grapalat"/>
          <w:lang w:eastAsia="en-US" w:bidi="ar-SA"/>
        </w:rPr>
        <w:t xml:space="preserve"> Араратском </w:t>
      </w:r>
      <w:r w:rsidR="00941000" w:rsidRPr="006D6687">
        <w:rPr>
          <w:rFonts w:ascii="GHEA Grapalat" w:hAnsi="GHEA Grapalat"/>
          <w:lang w:eastAsia="en-US" w:bidi="ar-SA"/>
        </w:rPr>
        <w:t>област</w:t>
      </w:r>
      <w:r w:rsidR="008C49DA" w:rsidRPr="006D6687">
        <w:rPr>
          <w:rFonts w:ascii="GHEA Grapalat" w:hAnsi="GHEA Grapalat"/>
          <w:lang w:eastAsia="en-US" w:bidi="ar-SA"/>
        </w:rPr>
        <w:t>е РА, о. Абовя</w:t>
      </w:r>
      <w:r w:rsidR="00536581" w:rsidRPr="006D6687">
        <w:rPr>
          <w:rFonts w:ascii="GHEA Grapalat" w:hAnsi="GHEA Grapalat"/>
          <w:lang w:eastAsia="en-US" w:bidi="ar-SA"/>
        </w:rPr>
        <w:t>н</w:t>
      </w:r>
      <w:r w:rsidR="00683C7F" w:rsidRPr="006D6687">
        <w:rPr>
          <w:rFonts w:ascii="GHEA Grapalat" w:hAnsi="GHEA Grapalat"/>
          <w:lang w:eastAsia="en-US" w:bidi="ar-SA"/>
        </w:rPr>
        <w:t xml:space="preserve"> улица </w:t>
      </w:r>
      <w:r w:rsidR="008C49DA" w:rsidRPr="006D6687">
        <w:rPr>
          <w:rFonts w:ascii="GHEA Grapalat" w:hAnsi="GHEA Grapalat"/>
          <w:lang w:eastAsia="en-US" w:bidi="ar-SA"/>
        </w:rPr>
        <w:t xml:space="preserve">Терлерян 1/1 </w:t>
      </w:r>
      <w:r w:rsidR="00683C7F" w:rsidRPr="006D6687">
        <w:rPr>
          <w:rFonts w:ascii="GHEA Grapalat" w:hAnsi="GHEA Grapalat"/>
          <w:lang w:eastAsia="en-US" w:bidi="ar-SA"/>
        </w:rPr>
        <w:t xml:space="preserve"> </w:t>
      </w:r>
      <w:r w:rsidR="00642EFE" w:rsidRPr="006D6687">
        <w:rPr>
          <w:rFonts w:ascii="GHEA Grapalat" w:hAnsi="GHEA Grapalat"/>
        </w:rPr>
        <w:t xml:space="preserve">объявляет </w:t>
      </w:r>
      <w:r w:rsidR="001E65D1" w:rsidRPr="006D6687">
        <w:rPr>
          <w:rFonts w:ascii="GHEA Grapalat" w:hAnsi="GHEA Grapalat"/>
        </w:rPr>
        <w:t xml:space="preserve">запросе катировок </w:t>
      </w:r>
      <w:r w:rsidR="00642EFE" w:rsidRPr="006D6687">
        <w:rPr>
          <w:rFonts w:ascii="GHEA Grapalat" w:hAnsi="GHEA Grapalat"/>
        </w:rPr>
        <w:t>конкурс, который проводится одним этапом</w:t>
      </w:r>
      <w:r w:rsidR="0050550F" w:rsidRPr="006D6687">
        <w:rPr>
          <w:rFonts w:ascii="GHEA Grapalat" w:hAnsi="GHEA Grapalat"/>
        </w:rPr>
        <w:t>.</w:t>
      </w:r>
    </w:p>
    <w:p w:rsidR="00341A74" w:rsidRPr="006D6687" w:rsidRDefault="00A20B69" w:rsidP="00F56837">
      <w:pPr>
        <w:pStyle w:val="a3"/>
        <w:widowControl w:val="0"/>
        <w:spacing w:line="240" w:lineRule="auto"/>
        <w:ind w:firstLine="567"/>
        <w:rPr>
          <w:rFonts w:ascii="GHEA Grapalat" w:hAnsi="GHEA Grapalat"/>
          <w:spacing w:val="6"/>
        </w:rPr>
      </w:pPr>
      <w:r w:rsidRPr="006D6687">
        <w:rPr>
          <w:rFonts w:ascii="GHEA Grapalat" w:hAnsi="GHEA Grapalat"/>
        </w:rPr>
        <w:t xml:space="preserve">Участнику, отобранному по итогам </w:t>
      </w:r>
      <w:r w:rsidR="0041023E" w:rsidRPr="006D6687">
        <w:rPr>
          <w:rFonts w:ascii="GHEA Grapalat" w:hAnsi="GHEA Grapalat"/>
        </w:rPr>
        <w:t>настоящей процедуры</w:t>
      </w:r>
      <w:r w:rsidRPr="006D6687">
        <w:rPr>
          <w:rFonts w:ascii="GHEA Grapalat" w:hAnsi="GHEA Grapalat"/>
        </w:rPr>
        <w:t>, в</w:t>
      </w:r>
      <w:r w:rsidR="00782D60" w:rsidRPr="006D6687">
        <w:rPr>
          <w:rFonts w:ascii="Courier New" w:hAnsi="Courier New" w:cs="Courier New"/>
          <w:lang w:val="en-US"/>
        </w:rPr>
        <w:t> </w:t>
      </w:r>
      <w:r w:rsidRPr="006D6687">
        <w:rPr>
          <w:rFonts w:ascii="GHEA Grapalat" w:hAnsi="GHEA Grapalat"/>
          <w:spacing w:val="6"/>
        </w:rPr>
        <w:t>установленном</w:t>
      </w:r>
      <w:r w:rsidR="00782D60" w:rsidRPr="006D6687">
        <w:rPr>
          <w:rFonts w:ascii="Courier New" w:hAnsi="Courier New" w:cs="Courier New"/>
          <w:spacing w:val="6"/>
          <w:lang w:val="en-US"/>
        </w:rPr>
        <w:t> </w:t>
      </w:r>
      <w:r w:rsidRPr="006D6687">
        <w:rPr>
          <w:rFonts w:ascii="GHEA Grapalat" w:hAnsi="GHEA Grapalat"/>
          <w:spacing w:val="6"/>
        </w:rPr>
        <w:t xml:space="preserve">порядке будет предложено заключить договор </w:t>
      </w:r>
      <w:r w:rsidR="001E65D1" w:rsidRPr="006D6687">
        <w:rPr>
          <w:rFonts w:ascii="GHEA Grapalat" w:hAnsi="GHEA Grapalat"/>
          <w:spacing w:val="6"/>
        </w:rPr>
        <w:t>по</w:t>
      </w:r>
      <w:r w:rsidRPr="006D6687">
        <w:rPr>
          <w:rFonts w:ascii="GHEA Grapalat" w:hAnsi="GHEA Grapalat"/>
          <w:spacing w:val="6"/>
        </w:rPr>
        <w:t xml:space="preserve"> поставку </w:t>
      </w:r>
      <w:r w:rsidR="00683C7F" w:rsidRPr="006D6687">
        <w:rPr>
          <w:rFonts w:ascii="GHEA Grapalat" w:hAnsi="GHEA Grapalat"/>
          <w:lang w:eastAsia="en-US" w:bidi="ar-SA"/>
        </w:rPr>
        <w:t xml:space="preserve"> продуктов питания </w:t>
      </w:r>
      <w:r w:rsidR="00782D60" w:rsidRPr="006D6687">
        <w:rPr>
          <w:rFonts w:ascii="GHEA Grapalat" w:hAnsi="GHEA Grapalat"/>
        </w:rPr>
        <w:t xml:space="preserve"> (далее — договор).</w:t>
      </w:r>
    </w:p>
    <w:p w:rsidR="00357D48" w:rsidRPr="006D6687" w:rsidRDefault="00A20B69" w:rsidP="00F56837">
      <w:pPr>
        <w:pStyle w:val="a3"/>
        <w:widowControl w:val="0"/>
        <w:spacing w:line="240" w:lineRule="auto"/>
        <w:ind w:firstLine="567"/>
        <w:rPr>
          <w:rFonts w:ascii="GHEA Grapalat" w:hAnsi="GHEA Grapalat"/>
        </w:rPr>
      </w:pPr>
      <w:r w:rsidRPr="006D668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D6687">
        <w:rPr>
          <w:rFonts w:ascii="Courier New" w:hAnsi="Courier New" w:cs="Courier New"/>
          <w:lang w:val="en-US"/>
        </w:rPr>
        <w:t> </w:t>
      </w:r>
      <w:r w:rsidR="00F95E94" w:rsidRPr="006D6687">
        <w:rPr>
          <w:rFonts w:ascii="GHEA Grapalat" w:hAnsi="GHEA Grapalat"/>
        </w:rPr>
        <w:t>настоящей процедуре</w:t>
      </w:r>
      <w:r w:rsidRPr="006D6687">
        <w:rPr>
          <w:rFonts w:ascii="GHEA Grapalat" w:hAnsi="GHEA Grapalat"/>
        </w:rPr>
        <w:t>.</w:t>
      </w:r>
    </w:p>
    <w:p w:rsidR="001E6506" w:rsidRPr="006D6687" w:rsidRDefault="00052084" w:rsidP="00F56837">
      <w:pPr>
        <w:pStyle w:val="a3"/>
        <w:widowControl w:val="0"/>
        <w:spacing w:line="240" w:lineRule="auto"/>
        <w:ind w:firstLine="567"/>
        <w:rPr>
          <w:rFonts w:ascii="GHEA Grapalat" w:hAnsi="GHEA Grapalat"/>
        </w:rPr>
      </w:pPr>
      <w:r w:rsidRPr="006D6687">
        <w:rPr>
          <w:rFonts w:ascii="GHEA Grapalat" w:hAnsi="GHEA Grapalat"/>
        </w:rPr>
        <w:t xml:space="preserve">Условия </w:t>
      </w:r>
      <w:r w:rsidR="00677658" w:rsidRPr="006D6687">
        <w:rPr>
          <w:rFonts w:ascii="GHEA Grapalat" w:hAnsi="GHEA Grapalat"/>
        </w:rPr>
        <w:t xml:space="preserve">предъявляемые </w:t>
      </w:r>
      <w:r w:rsidR="00FD0B1A" w:rsidRPr="006D6687">
        <w:rPr>
          <w:rFonts w:ascii="GHEA Grapalat" w:hAnsi="GHEA Grapalat"/>
        </w:rPr>
        <w:t xml:space="preserve">к </w:t>
      </w:r>
      <w:r w:rsidR="00677658" w:rsidRPr="006D6687">
        <w:rPr>
          <w:rFonts w:ascii="GHEA Grapalat" w:hAnsi="GHEA Grapalat"/>
        </w:rPr>
        <w:t xml:space="preserve">лицам, не имеющим права на участие в </w:t>
      </w:r>
      <w:r w:rsidRPr="006D6687">
        <w:rPr>
          <w:rFonts w:ascii="GHEA Grapalat" w:hAnsi="GHEA Grapalat"/>
        </w:rPr>
        <w:t xml:space="preserve"> данной </w:t>
      </w:r>
      <w:r w:rsidR="006F297B" w:rsidRPr="006D6687">
        <w:rPr>
          <w:rFonts w:ascii="GHEA Grapalat" w:hAnsi="GHEA Grapalat"/>
        </w:rPr>
        <w:t>процедуре</w:t>
      </w:r>
      <w:r w:rsidR="00677658" w:rsidRPr="006D6687">
        <w:rPr>
          <w:rFonts w:ascii="GHEA Grapalat" w:hAnsi="GHEA Grapalat"/>
        </w:rPr>
        <w:t>, а также участникам, установлены приглашением на настоящую процедуру.</w:t>
      </w:r>
      <w:r w:rsidRPr="006D6687" w:rsidDel="00052084">
        <w:rPr>
          <w:rFonts w:ascii="GHEA Grapalat" w:hAnsi="GHEA Grapalat"/>
        </w:rPr>
        <w:t xml:space="preserve"> </w:t>
      </w:r>
    </w:p>
    <w:p w:rsidR="00F56837" w:rsidRPr="006D6687" w:rsidRDefault="00EE73A8" w:rsidP="00F56837">
      <w:pPr>
        <w:pStyle w:val="a3"/>
        <w:widowControl w:val="0"/>
        <w:spacing w:line="240" w:lineRule="auto"/>
        <w:ind w:firstLine="567"/>
        <w:rPr>
          <w:rFonts w:ascii="GHEA Grapalat" w:hAnsi="GHEA Grapalat"/>
        </w:rPr>
      </w:pPr>
      <w:r w:rsidRPr="006D6687">
        <w:rPr>
          <w:rFonts w:ascii="GHEA Grapalat" w:hAnsi="GHEA Grapalat"/>
        </w:rPr>
        <w:t xml:space="preserve">Отобранный участник определяется из числа участников, подавших заявки, оцененные </w:t>
      </w:r>
      <w:r w:rsidR="007442CF" w:rsidRPr="006D6687">
        <w:rPr>
          <w:rFonts w:ascii="GHEA Grapalat" w:hAnsi="GHEA Grapalat"/>
        </w:rPr>
        <w:t>удовлетворительно</w:t>
      </w:r>
      <w:r w:rsidR="007442CF" w:rsidRPr="006D6687">
        <w:rPr>
          <w:rFonts w:ascii="GHEA Grapalat" w:hAnsi="GHEA Grapalat"/>
          <w:lang w:val="hy-AM"/>
        </w:rPr>
        <w:t xml:space="preserve"> </w:t>
      </w:r>
      <w:r w:rsidR="007442CF" w:rsidRPr="006D6687">
        <w:rPr>
          <w:rFonts w:ascii="GHEA Grapalat" w:hAnsi="GHEA Grapalat"/>
        </w:rPr>
        <w:t xml:space="preserve">по </w:t>
      </w:r>
      <w:r w:rsidR="00830445" w:rsidRPr="006D6687">
        <w:rPr>
          <w:rFonts w:ascii="GHEA Grapalat" w:hAnsi="GHEA Grapalat"/>
        </w:rPr>
        <w:t xml:space="preserve">неценовым </w:t>
      </w:r>
      <w:r w:rsidR="007442CF" w:rsidRPr="006D6687">
        <w:rPr>
          <w:rFonts w:ascii="GHEA Grapalat" w:hAnsi="GHEA Grapalat"/>
        </w:rPr>
        <w:t>условиям</w:t>
      </w:r>
      <w:r w:rsidRPr="006D6687">
        <w:rPr>
          <w:rFonts w:ascii="GHEA Grapalat" w:hAnsi="GHEA Grapalat"/>
        </w:rPr>
        <w:t>, по принципу предпочтения, отдаваемого участнику, представившему м</w:t>
      </w:r>
      <w:r w:rsidR="003F762C" w:rsidRPr="006D6687">
        <w:rPr>
          <w:rFonts w:ascii="GHEA Grapalat" w:hAnsi="GHEA Grapalat"/>
        </w:rPr>
        <w:t>инимальное ценовое предложение.</w:t>
      </w:r>
    </w:p>
    <w:p w:rsidR="007E15A7" w:rsidRPr="006D6687" w:rsidRDefault="00677658" w:rsidP="00F56837">
      <w:pPr>
        <w:pStyle w:val="a3"/>
        <w:widowControl w:val="0"/>
        <w:spacing w:line="240" w:lineRule="auto"/>
        <w:ind w:firstLine="567"/>
        <w:rPr>
          <w:rFonts w:ascii="GHEA Grapalat" w:hAnsi="GHEA Grapalat"/>
        </w:rPr>
      </w:pPr>
      <w:r w:rsidRPr="006D6687">
        <w:rPr>
          <w:rFonts w:ascii="GHEA Grapalat" w:hAnsi="GHEA Grapalat"/>
        </w:rPr>
        <w:t xml:space="preserve">Для получения приглашения на </w:t>
      </w:r>
      <w:r w:rsidR="00830445" w:rsidRPr="006D6687">
        <w:rPr>
          <w:rFonts w:ascii="GHEA Grapalat" w:hAnsi="GHEA Grapalat"/>
        </w:rPr>
        <w:t xml:space="preserve">процедуру </w:t>
      </w:r>
      <w:r w:rsidRPr="006D6687">
        <w:rPr>
          <w:rFonts w:ascii="GHEA Grapalat" w:hAnsi="GHEA Grapalat"/>
        </w:rPr>
        <w:t xml:space="preserve">в бумажной форме необходимо обратиться к заказчику до </w:t>
      </w:r>
      <w:r w:rsidR="00683C7F" w:rsidRPr="006D6687">
        <w:rPr>
          <w:rFonts w:ascii="GHEA Grapalat" w:hAnsi="GHEA Grapalat"/>
        </w:rPr>
        <w:t>1</w:t>
      </w:r>
      <w:r w:rsidR="00F438B8" w:rsidRPr="00F438B8">
        <w:rPr>
          <w:rFonts w:ascii="GHEA Grapalat" w:hAnsi="GHEA Grapalat"/>
        </w:rPr>
        <w:t>3</w:t>
      </w:r>
      <w:r w:rsidR="00683C7F" w:rsidRPr="006D6687">
        <w:rPr>
          <w:rFonts w:ascii="GHEA Grapalat" w:hAnsi="GHEA Grapalat"/>
        </w:rPr>
        <w:t>:00</w:t>
      </w:r>
      <w:r w:rsidRPr="006D6687">
        <w:rPr>
          <w:rFonts w:ascii="GHEA Grapalat" w:hAnsi="GHEA Grapalat"/>
        </w:rPr>
        <w:t xml:space="preserve"> часов</w:t>
      </w:r>
      <w:r w:rsidR="00971F4A" w:rsidRPr="006D6687">
        <w:rPr>
          <w:rFonts w:ascii="GHEA Grapalat" w:hAnsi="GHEA Grapalat"/>
        </w:rPr>
        <w:t xml:space="preserve"> </w:t>
      </w:r>
      <w:r w:rsidR="00683C7F" w:rsidRPr="006D6687">
        <w:rPr>
          <w:rFonts w:ascii="GHEA Grapalat" w:hAnsi="GHEA Grapalat"/>
        </w:rPr>
        <w:t>7</w:t>
      </w:r>
      <w:r w:rsidRPr="006D668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D6687">
        <w:rPr>
          <w:rFonts w:ascii="Courier New" w:hAnsi="Courier New" w:cs="Courier New"/>
          <w:lang w:val="en-US"/>
        </w:rPr>
        <w:t> </w:t>
      </w:r>
      <w:r w:rsidRPr="006D668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D6687" w:rsidRDefault="00357D48" w:rsidP="00F56837">
      <w:pPr>
        <w:pStyle w:val="a3"/>
        <w:widowControl w:val="0"/>
        <w:spacing w:line="240" w:lineRule="auto"/>
        <w:ind w:firstLine="567"/>
        <w:rPr>
          <w:rFonts w:ascii="GHEA Grapalat" w:hAnsi="GHEA Grapalat"/>
          <w:spacing w:val="-6"/>
        </w:rPr>
      </w:pPr>
      <w:r w:rsidRPr="006D668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D6687">
        <w:rPr>
          <w:rFonts w:ascii="Courier New" w:hAnsi="Courier New" w:cs="Courier New"/>
          <w:spacing w:val="-6"/>
          <w:lang w:val="en-US"/>
        </w:rPr>
        <w:t> </w:t>
      </w:r>
      <w:r w:rsidRPr="006D668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6D6687" w:rsidRDefault="00363E98" w:rsidP="00F56837">
      <w:pPr>
        <w:pStyle w:val="a3"/>
        <w:widowControl w:val="0"/>
        <w:spacing w:line="240" w:lineRule="auto"/>
        <w:ind w:firstLine="567"/>
        <w:rPr>
          <w:rFonts w:ascii="GHEA Grapalat" w:hAnsi="GHEA Grapalat"/>
        </w:rPr>
      </w:pPr>
      <w:r w:rsidRPr="006D6687">
        <w:rPr>
          <w:rFonts w:ascii="GHEA Grapalat" w:hAnsi="GHEA Grapalat"/>
        </w:rPr>
        <w:t>Неполучение приглашения не ограничивает права участника на участие в</w:t>
      </w:r>
      <w:r w:rsidR="001E06D6" w:rsidRPr="006D6687">
        <w:rPr>
          <w:rFonts w:ascii="Courier New" w:hAnsi="Courier New" w:cs="Courier New"/>
          <w:lang w:val="en-US"/>
        </w:rPr>
        <w:t> </w:t>
      </w:r>
      <w:r w:rsidR="001B32D9" w:rsidRPr="006D6687">
        <w:rPr>
          <w:rFonts w:ascii="GHEA Grapalat" w:hAnsi="GHEA Grapalat"/>
        </w:rPr>
        <w:t>настоящей процедуре.</w:t>
      </w:r>
    </w:p>
    <w:p w:rsidR="003F6ED1" w:rsidRPr="006D6687" w:rsidRDefault="00F56837" w:rsidP="00F56837">
      <w:pPr>
        <w:pStyle w:val="a3"/>
        <w:widowControl w:val="0"/>
        <w:spacing w:line="240" w:lineRule="auto"/>
        <w:ind w:firstLine="0"/>
        <w:rPr>
          <w:rFonts w:ascii="GHEA Grapalat" w:hAnsi="GHEA Grapalat"/>
        </w:rPr>
      </w:pPr>
      <w:r w:rsidRPr="006D6687">
        <w:rPr>
          <w:rFonts w:ascii="GHEA Grapalat" w:hAnsi="GHEA Grapalat"/>
        </w:rPr>
        <w:t xml:space="preserve">    </w:t>
      </w:r>
      <w:r w:rsidR="003F6ED1" w:rsidRPr="006D6687">
        <w:rPr>
          <w:rFonts w:ascii="GHEA Grapalat" w:hAnsi="GHEA Grapalat"/>
        </w:rPr>
        <w:t xml:space="preserve">Заявки на на </w:t>
      </w:r>
      <w:r w:rsidR="001E65D1" w:rsidRPr="006D6687">
        <w:rPr>
          <w:rFonts w:ascii="GHEA Grapalat" w:hAnsi="GHEA Grapalat"/>
        </w:rPr>
        <w:t>запросе катировок</w:t>
      </w:r>
      <w:r w:rsidR="003F6ED1" w:rsidRPr="006D6687">
        <w:rPr>
          <w:rFonts w:ascii="GHEA Grapalat" w:hAnsi="GHEA Grapalat"/>
        </w:rPr>
        <w:t xml:space="preserve"> необходимо подавать по адресу</w:t>
      </w:r>
      <w:r w:rsidR="003F6ED1" w:rsidRPr="006D6687">
        <w:rPr>
          <w:rFonts w:ascii="GHEA Grapalat" w:hAnsi="GHEA Grapalat"/>
          <w:spacing w:val="6"/>
        </w:rPr>
        <w:t xml:space="preserve"> </w:t>
      </w:r>
      <w:r w:rsidR="00D27C08" w:rsidRPr="006D6687">
        <w:rPr>
          <w:rFonts w:ascii="GHEA Grapalat" w:hAnsi="GHEA Grapalat"/>
          <w:lang w:eastAsia="en-US" w:bidi="ar-SA"/>
        </w:rPr>
        <w:t xml:space="preserve">Араратский область РА, о. </w:t>
      </w:r>
      <w:r w:rsidR="008C49DA" w:rsidRPr="006D6687">
        <w:rPr>
          <w:rFonts w:ascii="GHEA Grapalat" w:hAnsi="GHEA Grapalat"/>
          <w:lang w:eastAsia="en-US" w:bidi="ar-SA"/>
        </w:rPr>
        <w:t xml:space="preserve">Абовян улица Терлерян 1/1  </w:t>
      </w:r>
      <w:r w:rsidR="00D27C08" w:rsidRPr="006D6687">
        <w:rPr>
          <w:rFonts w:ascii="GHEA Grapalat" w:hAnsi="GHEA Grapalat"/>
          <w:lang w:eastAsia="en-US" w:bidi="ar-SA"/>
        </w:rPr>
        <w:t>Детский сад</w:t>
      </w:r>
      <w:r w:rsidR="00941000" w:rsidRPr="006D6687">
        <w:rPr>
          <w:rFonts w:ascii="GHEA Grapalat" w:hAnsi="GHEA Grapalat"/>
          <w:lang w:eastAsia="en-US" w:bidi="ar-SA"/>
        </w:rPr>
        <w:t xml:space="preserve"> </w:t>
      </w:r>
      <w:r w:rsidR="008C49DA" w:rsidRPr="006D6687">
        <w:rPr>
          <w:rFonts w:ascii="GHEA Grapalat" w:hAnsi="GHEA Grapalat"/>
          <w:lang w:eastAsia="en-US" w:bidi="ar-SA"/>
        </w:rPr>
        <w:t>Абовяна</w:t>
      </w:r>
      <w:r w:rsidR="00941000" w:rsidRPr="006D6687">
        <w:rPr>
          <w:rFonts w:ascii="GHEA Grapalat" w:hAnsi="GHEA Grapalat"/>
          <w:lang w:eastAsia="en-US" w:bidi="ar-SA"/>
        </w:rPr>
        <w:t xml:space="preserve"> </w:t>
      </w:r>
      <w:r w:rsidR="00D27C08" w:rsidRPr="006D6687">
        <w:rPr>
          <w:rFonts w:ascii="GHEA Grapalat" w:hAnsi="GHEA Grapalat"/>
          <w:lang w:eastAsia="en-US" w:bidi="ar-SA"/>
        </w:rPr>
        <w:t>» ОНКО</w:t>
      </w:r>
      <w:r w:rsidR="00D27C08" w:rsidRPr="006D6687">
        <w:rPr>
          <w:rFonts w:ascii="GHEA Grapalat" w:hAnsi="GHEA Grapalat"/>
        </w:rPr>
        <w:t xml:space="preserve"> </w:t>
      </w:r>
      <w:r w:rsidR="003F6ED1" w:rsidRPr="006D6687">
        <w:rPr>
          <w:rFonts w:ascii="GHEA Grapalat" w:hAnsi="GHEA Grapalat"/>
        </w:rPr>
        <w:t xml:space="preserve">в документарной форме, до </w:t>
      </w:r>
      <w:r w:rsidR="00F438B8">
        <w:rPr>
          <w:rFonts w:ascii="GHEA Grapalat" w:hAnsi="GHEA Grapalat"/>
        </w:rPr>
        <w:t>1</w:t>
      </w:r>
      <w:r w:rsidR="00F438B8" w:rsidRPr="00F438B8">
        <w:rPr>
          <w:rFonts w:ascii="GHEA Grapalat" w:hAnsi="GHEA Grapalat"/>
        </w:rPr>
        <w:t>3</w:t>
      </w:r>
      <w:r w:rsidR="00B37AB6" w:rsidRPr="006D6687">
        <w:rPr>
          <w:rFonts w:ascii="GHEA Grapalat" w:hAnsi="GHEA Grapalat"/>
        </w:rPr>
        <w:t xml:space="preserve"> </w:t>
      </w:r>
      <w:r w:rsidR="00F438B8" w:rsidRPr="00F438B8">
        <w:rPr>
          <w:rFonts w:ascii="GHEA Grapalat" w:hAnsi="GHEA Grapalat"/>
        </w:rPr>
        <w:t>;</w:t>
      </w:r>
      <w:r w:rsidR="00683C7F" w:rsidRPr="006D6687">
        <w:rPr>
          <w:rFonts w:ascii="GHEA Grapalat" w:hAnsi="GHEA Grapalat"/>
        </w:rPr>
        <w:t xml:space="preserve">00 </w:t>
      </w:r>
      <w:r w:rsidR="003F6ED1" w:rsidRPr="006D6687">
        <w:rPr>
          <w:rFonts w:ascii="GHEA Grapalat" w:hAnsi="GHEA Grapalat"/>
        </w:rPr>
        <w:t xml:space="preserve">часов </w:t>
      </w:r>
      <w:r w:rsidR="00683C7F" w:rsidRPr="006D6687">
        <w:rPr>
          <w:rFonts w:ascii="GHEA Grapalat" w:hAnsi="GHEA Grapalat"/>
        </w:rPr>
        <w:t>7</w:t>
      </w:r>
      <w:r w:rsidR="003F6ED1" w:rsidRPr="006D668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D6687" w:rsidRDefault="003F6ED1" w:rsidP="00F56837">
      <w:pPr>
        <w:pStyle w:val="a3"/>
        <w:widowControl w:val="0"/>
        <w:spacing w:line="240" w:lineRule="auto"/>
        <w:ind w:firstLine="567"/>
        <w:rPr>
          <w:rFonts w:ascii="GHEA Grapalat" w:hAnsi="GHEA Grapalat"/>
        </w:rPr>
      </w:pPr>
      <w:r w:rsidRPr="006D6687">
        <w:rPr>
          <w:rFonts w:ascii="GHEA Grapalat" w:hAnsi="GHEA Grapalat"/>
        </w:rPr>
        <w:t xml:space="preserve">Вскрытие заявок будет проводиться по адресу </w:t>
      </w:r>
      <w:r w:rsidR="00D27C08" w:rsidRPr="006D6687">
        <w:rPr>
          <w:rFonts w:ascii="GHEA Grapalat" w:hAnsi="GHEA Grapalat"/>
          <w:lang w:eastAsia="en-US" w:bidi="ar-SA"/>
        </w:rPr>
        <w:t xml:space="preserve">Араратский область РА, о. </w:t>
      </w:r>
      <w:r w:rsidR="008C49DA" w:rsidRPr="006D6687">
        <w:rPr>
          <w:rFonts w:ascii="GHEA Grapalat" w:hAnsi="GHEA Grapalat"/>
          <w:lang w:eastAsia="en-US" w:bidi="ar-SA"/>
        </w:rPr>
        <w:t xml:space="preserve">Абовян улица Терлерян 1/1  </w:t>
      </w:r>
      <w:r w:rsidR="00D27C08" w:rsidRPr="006D6687">
        <w:rPr>
          <w:rFonts w:ascii="GHEA Grapalat" w:hAnsi="GHEA Grapalat"/>
          <w:lang w:eastAsia="en-US" w:bidi="ar-SA"/>
        </w:rPr>
        <w:t>Детский сад</w:t>
      </w:r>
      <w:r w:rsidR="008C49DA" w:rsidRPr="006D6687">
        <w:rPr>
          <w:rFonts w:ascii="GHEA Grapalat" w:hAnsi="GHEA Grapalat"/>
          <w:lang w:eastAsia="en-US" w:bidi="ar-SA"/>
        </w:rPr>
        <w:t xml:space="preserve"> Абовя</w:t>
      </w:r>
      <w:r w:rsidR="00941000" w:rsidRPr="006D6687">
        <w:rPr>
          <w:rFonts w:ascii="GHEA Grapalat" w:hAnsi="GHEA Grapalat"/>
          <w:lang w:eastAsia="en-US" w:bidi="ar-SA"/>
        </w:rPr>
        <w:t>н</w:t>
      </w:r>
      <w:r w:rsidR="00D27C08" w:rsidRPr="006D6687">
        <w:rPr>
          <w:rFonts w:ascii="GHEA Grapalat" w:hAnsi="GHEA Grapalat"/>
          <w:lang w:eastAsia="en-US" w:bidi="ar-SA"/>
        </w:rPr>
        <w:t>» ОНКО</w:t>
      </w:r>
      <w:r w:rsidRPr="006D6687">
        <w:rPr>
          <w:rFonts w:ascii="GHEA Grapalat" w:hAnsi="GHEA Grapalat"/>
        </w:rPr>
        <w:t xml:space="preserve"> в </w:t>
      </w:r>
      <w:r w:rsidR="00683C7F" w:rsidRPr="006D6687">
        <w:rPr>
          <w:rFonts w:ascii="GHEA Grapalat" w:hAnsi="GHEA Grapalat"/>
        </w:rPr>
        <w:t>1</w:t>
      </w:r>
      <w:r w:rsidR="00F438B8" w:rsidRPr="00F438B8">
        <w:rPr>
          <w:rFonts w:ascii="GHEA Grapalat" w:hAnsi="GHEA Grapalat"/>
        </w:rPr>
        <w:t>3</w:t>
      </w:r>
      <w:r w:rsidR="00683C7F" w:rsidRPr="006D6687">
        <w:rPr>
          <w:rFonts w:ascii="GHEA Grapalat" w:hAnsi="GHEA Grapalat"/>
        </w:rPr>
        <w:t>:00</w:t>
      </w:r>
      <w:r w:rsidRPr="006D6687">
        <w:rPr>
          <w:rFonts w:ascii="GHEA Grapalat" w:hAnsi="GHEA Grapalat"/>
        </w:rPr>
        <w:t xml:space="preserve"> часов "</w:t>
      </w:r>
      <w:r w:rsidR="008C49DA" w:rsidRPr="006D6687">
        <w:rPr>
          <w:rFonts w:ascii="GHEA Grapalat" w:hAnsi="GHEA Grapalat"/>
        </w:rPr>
        <w:t>2</w:t>
      </w:r>
      <w:r w:rsidR="008A0A9A" w:rsidRPr="00F438B8">
        <w:rPr>
          <w:rFonts w:ascii="GHEA Grapalat" w:hAnsi="GHEA Grapalat"/>
        </w:rPr>
        <w:t>5</w:t>
      </w:r>
      <w:r w:rsidR="00683C7F" w:rsidRPr="006D6687">
        <w:rPr>
          <w:rFonts w:ascii="GHEA Grapalat" w:hAnsi="GHEA Grapalat"/>
        </w:rPr>
        <w:t>" "декабря" "2019</w:t>
      </w:r>
      <w:r w:rsidRPr="006D6687">
        <w:rPr>
          <w:rFonts w:ascii="GHEA Grapalat" w:hAnsi="GHEA Grapalat"/>
        </w:rPr>
        <w:t>"</w:t>
      </w:r>
      <w:r w:rsidR="00683C7F" w:rsidRPr="006D6687">
        <w:rPr>
          <w:rFonts w:ascii="GHEA Grapalat" w:hAnsi="GHEA Grapalat"/>
        </w:rPr>
        <w:t>году</w:t>
      </w:r>
      <w:r w:rsidRPr="006D6687">
        <w:rPr>
          <w:rFonts w:ascii="GHEA Grapalat" w:hAnsi="GHEA Grapalat"/>
        </w:rPr>
        <w:t>.</w:t>
      </w:r>
    </w:p>
    <w:p w:rsidR="00BE1C5E" w:rsidRPr="006D6687" w:rsidRDefault="001305C6" w:rsidP="00F56837">
      <w:pPr>
        <w:pStyle w:val="a3"/>
        <w:widowControl w:val="0"/>
        <w:spacing w:line="240" w:lineRule="auto"/>
        <w:ind w:firstLine="567"/>
        <w:rPr>
          <w:rFonts w:ascii="GHEA Grapalat" w:hAnsi="GHEA Grapalat"/>
        </w:rPr>
      </w:pPr>
      <w:r w:rsidRPr="006D6687">
        <w:rPr>
          <w:rFonts w:ascii="GHEA Grapalat" w:hAnsi="GHEA Grapalat"/>
        </w:rPr>
        <w:t xml:space="preserve">Жалобы относительно настоящей процедуры должны быть поданы </w:t>
      </w:r>
      <w:r w:rsidR="004B4B72" w:rsidRPr="006D6687">
        <w:rPr>
          <w:rFonts w:ascii="GHEA Grapalat" w:hAnsi="GHEA Grapalat"/>
        </w:rPr>
        <w:t>л</w:t>
      </w:r>
      <w:r w:rsidR="00D746A9" w:rsidRPr="006D6687">
        <w:rPr>
          <w:rFonts w:ascii="GHEA Grapalat" w:hAnsi="GHEA Grapalat"/>
        </w:rPr>
        <w:t>ицу</w:t>
      </w:r>
      <w:r w:rsidRPr="006D6687">
        <w:rPr>
          <w:rFonts w:ascii="GHEA Grapalat" w:hAnsi="GHEA Grapalat"/>
        </w:rPr>
        <w:t xml:space="preserve">, </w:t>
      </w:r>
      <w:r w:rsidR="00D746A9" w:rsidRPr="006D6687">
        <w:rPr>
          <w:rFonts w:ascii="GHEA Grapalat" w:hAnsi="GHEA Grapalat"/>
        </w:rPr>
        <w:t>рассматривающее связанные с закупками жалобы</w:t>
      </w:r>
      <w:r w:rsidR="00032D7E" w:rsidRPr="006D6687">
        <w:rPr>
          <w:rFonts w:ascii="GHEA Grapalat" w:hAnsi="GHEA Grapalat"/>
        </w:rPr>
        <w:t>,</w:t>
      </w:r>
      <w:r w:rsidR="00D746A9" w:rsidRPr="006D6687" w:rsidDel="00D746A9">
        <w:rPr>
          <w:rFonts w:ascii="GHEA Grapalat" w:hAnsi="GHEA Grapalat"/>
        </w:rPr>
        <w:t xml:space="preserve"> </w:t>
      </w:r>
      <w:r w:rsidRPr="006D668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6D6687">
        <w:rPr>
          <w:rFonts w:ascii="Courier New" w:hAnsi="Courier New" w:cs="Courier New"/>
          <w:lang w:val="en-US"/>
        </w:rPr>
        <w:t> </w:t>
      </w:r>
      <w:r w:rsidRPr="006D6687">
        <w:rPr>
          <w:rFonts w:ascii="GHEA Grapalat" w:hAnsi="GHEA Grapalat"/>
        </w:rPr>
        <w:t>настоящий конкурс. Для подачи жалобы требуется плата в размере 30</w:t>
      </w:r>
      <w:r w:rsidR="00790715" w:rsidRPr="006D6687">
        <w:rPr>
          <w:rFonts w:ascii="Courier New" w:hAnsi="Courier New" w:cs="Courier New"/>
          <w:lang w:val="en-US"/>
        </w:rPr>
        <w:t> </w:t>
      </w:r>
      <w:r w:rsidRPr="006D6687">
        <w:rPr>
          <w:rFonts w:ascii="GHEA Grapalat" w:hAnsi="GHEA Grapalat"/>
        </w:rPr>
        <w:t>000</w:t>
      </w:r>
      <w:r w:rsidR="00790715" w:rsidRPr="006D6687">
        <w:rPr>
          <w:rFonts w:ascii="Courier New" w:hAnsi="Courier New" w:cs="Courier New"/>
          <w:lang w:val="en-US"/>
        </w:rPr>
        <w:t> </w:t>
      </w:r>
      <w:r w:rsidRPr="006D6687">
        <w:rPr>
          <w:rFonts w:ascii="GHEA Grapalat" w:hAnsi="GHEA Grapalat"/>
        </w:rPr>
        <w:t>(тридцать тысяч) драмов РА, которая должна быть перечислена на</w:t>
      </w:r>
      <w:r w:rsidR="007A6841" w:rsidRPr="006D6687">
        <w:rPr>
          <w:rFonts w:ascii="Courier New" w:hAnsi="Courier New" w:cs="Courier New"/>
          <w:lang w:val="en-US"/>
        </w:rPr>
        <w:t> </w:t>
      </w:r>
      <w:r w:rsidRPr="006D6687">
        <w:rPr>
          <w:rFonts w:ascii="GHEA Grapalat" w:hAnsi="GHEA Grapalat"/>
        </w:rPr>
        <w:t>казначейский счет № 900008000482, открытый на имя Министерст</w:t>
      </w:r>
      <w:r w:rsidR="001B32D9" w:rsidRPr="006D6687">
        <w:rPr>
          <w:rFonts w:ascii="GHEA Grapalat" w:hAnsi="GHEA Grapalat"/>
        </w:rPr>
        <w:t>ва финансов Республики Армения.</w:t>
      </w:r>
    </w:p>
    <w:p w:rsidR="009F18D0" w:rsidRPr="006D6687" w:rsidRDefault="00754697" w:rsidP="00F56837">
      <w:pPr>
        <w:pStyle w:val="a3"/>
        <w:widowControl w:val="0"/>
        <w:spacing w:line="240" w:lineRule="auto"/>
        <w:ind w:firstLine="567"/>
        <w:rPr>
          <w:rFonts w:ascii="GHEA Grapalat" w:hAnsi="GHEA Grapalat"/>
        </w:rPr>
      </w:pPr>
      <w:r w:rsidRPr="006D6687">
        <w:rPr>
          <w:rFonts w:ascii="GHEA Grapalat" w:hAnsi="GHEA Grapalat"/>
        </w:rPr>
        <w:t>Для получения дополнительной информации, связанной с настоящим</w:t>
      </w:r>
      <w:r w:rsidR="00D5443D" w:rsidRPr="006D6687">
        <w:rPr>
          <w:rFonts w:ascii="Courier New" w:hAnsi="Courier New" w:cs="Courier New"/>
          <w:lang w:val="en-US"/>
        </w:rPr>
        <w:t> </w:t>
      </w:r>
      <w:r w:rsidRPr="006D6687">
        <w:rPr>
          <w:rFonts w:ascii="GHEA Grapalat" w:hAnsi="GHEA Grapalat"/>
        </w:rPr>
        <w:t>объявлением, можете обратиться к секретарю Оценочной комиссии</w:t>
      </w:r>
      <w:r w:rsidR="00BE1C5E" w:rsidRPr="006D6687">
        <w:rPr>
          <w:rFonts w:ascii="GHEA Grapalat" w:hAnsi="GHEA Grapalat"/>
        </w:rPr>
        <w:t xml:space="preserve"> </w:t>
      </w:r>
      <w:r w:rsidR="00683C7F" w:rsidRPr="006D6687">
        <w:rPr>
          <w:rFonts w:ascii="GHEA Grapalat" w:hAnsi="GHEA Grapalat"/>
        </w:rPr>
        <w:t>Г.Оганнисяну</w:t>
      </w:r>
    </w:p>
    <w:p w:rsidR="00F56837" w:rsidRPr="006D6687" w:rsidRDefault="00F56837" w:rsidP="00F56837">
      <w:pPr>
        <w:ind w:firstLine="720"/>
        <w:jc w:val="center"/>
        <w:rPr>
          <w:rFonts w:ascii="GHEA Grapalat" w:hAnsi="GHEA Grapalat"/>
          <w:i/>
          <w:sz w:val="20"/>
          <w:szCs w:val="20"/>
          <w:lang w:eastAsia="en-US" w:bidi="ar-SA"/>
        </w:rPr>
      </w:pPr>
    </w:p>
    <w:p w:rsidR="00D27C08" w:rsidRPr="006D6687"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Телефон 093  58-31-37</w:t>
      </w:r>
    </w:p>
    <w:p w:rsidR="00D27C08" w:rsidRPr="006D6687"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Эл. Почта mail:  </w:t>
      </w:r>
      <w:r w:rsidR="0084692D" w:rsidRPr="006D6687">
        <w:rPr>
          <w:rFonts w:ascii="GHEA Grapalat" w:hAnsi="GHEA Grapalat"/>
          <w:sz w:val="20"/>
          <w:szCs w:val="20"/>
        </w:rPr>
        <w:t xml:space="preserve">" </w:t>
      </w:r>
      <w:r w:rsidR="008C49DA" w:rsidRPr="006D6687">
        <w:rPr>
          <w:rFonts w:ascii="GHEA Grapalat" w:hAnsi="GHEA Grapalat"/>
          <w:sz w:val="20"/>
          <w:szCs w:val="20"/>
          <w:lang w:val="af-ZA" w:eastAsia="en-US" w:bidi="ar-SA"/>
        </w:rPr>
        <w:t>abovyan.partez2019@mail.ru</w:t>
      </w:r>
      <w:r w:rsidR="008C49DA" w:rsidRPr="006D6687">
        <w:rPr>
          <w:rFonts w:ascii="GHEA Grapalat" w:hAnsi="GHEA Grapalat"/>
          <w:sz w:val="20"/>
          <w:szCs w:val="20"/>
          <w:lang w:eastAsia="en-US" w:bidi="ar-SA"/>
        </w:rPr>
        <w:t xml:space="preserve"> </w:t>
      </w:r>
      <w:r w:rsidR="0084692D" w:rsidRPr="006D6687">
        <w:rPr>
          <w:rFonts w:ascii="GHEA Grapalat" w:hAnsi="GHEA Grapalat"/>
          <w:sz w:val="20"/>
          <w:szCs w:val="20"/>
          <w:lang w:eastAsia="en-US" w:bidi="ar-SA"/>
        </w:rPr>
        <w:t xml:space="preserve"> </w:t>
      </w:r>
      <w:r w:rsidR="0084692D" w:rsidRPr="006D6687">
        <w:rPr>
          <w:rFonts w:ascii="GHEA Grapalat" w:hAnsi="GHEA Grapalat"/>
          <w:sz w:val="20"/>
          <w:szCs w:val="20"/>
        </w:rPr>
        <w:t>".</w:t>
      </w:r>
    </w:p>
    <w:p w:rsidR="00D27C08" w:rsidRPr="006D6687" w:rsidRDefault="00D27C08" w:rsidP="00D27C08">
      <w:pPr>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Клиент &lt;&lt; Араратский область РА, </w:t>
      </w:r>
      <w:r w:rsidR="00536581" w:rsidRPr="006D6687">
        <w:rPr>
          <w:rFonts w:ascii="GHEA Grapalat" w:hAnsi="GHEA Grapalat"/>
          <w:sz w:val="20"/>
          <w:szCs w:val="20"/>
          <w:lang w:eastAsia="en-US" w:bidi="ar-SA"/>
        </w:rPr>
        <w:t xml:space="preserve">Детский сад </w:t>
      </w:r>
      <w:r w:rsidR="008C49DA" w:rsidRPr="006D6687">
        <w:rPr>
          <w:rFonts w:ascii="GHEA Grapalat" w:hAnsi="GHEA Grapalat"/>
          <w:sz w:val="20"/>
          <w:szCs w:val="20"/>
          <w:lang w:eastAsia="en-US" w:bidi="ar-SA"/>
        </w:rPr>
        <w:t>о. Абовя</w:t>
      </w:r>
      <w:r w:rsidR="00536581" w:rsidRPr="006D6687">
        <w:rPr>
          <w:rFonts w:ascii="GHEA Grapalat" w:hAnsi="GHEA Grapalat"/>
          <w:sz w:val="20"/>
          <w:szCs w:val="20"/>
          <w:lang w:eastAsia="en-US" w:bidi="ar-SA"/>
        </w:rPr>
        <w:t>на</w:t>
      </w:r>
      <w:r w:rsidRPr="006D6687">
        <w:rPr>
          <w:rFonts w:ascii="GHEA Grapalat" w:hAnsi="GHEA Grapalat"/>
          <w:sz w:val="20"/>
          <w:szCs w:val="20"/>
          <w:lang w:eastAsia="en-US" w:bidi="ar-SA"/>
        </w:rPr>
        <w:t xml:space="preserve">» ОНКО &gt;&gt; </w:t>
      </w:r>
    </w:p>
    <w:p w:rsidR="00D746CA" w:rsidRPr="006D6687"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D27C08">
      <w:pPr>
        <w:pStyle w:val="a3"/>
        <w:widowControl w:val="0"/>
        <w:spacing w:line="240" w:lineRule="auto"/>
        <w:ind w:firstLine="0"/>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запросе катировок</w:t>
      </w:r>
    </w:p>
    <w:p w:rsidR="008C49DA" w:rsidRPr="006D6687" w:rsidRDefault="008C49DA" w:rsidP="008C49DA">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Pr="006D6687">
        <w:rPr>
          <w:rFonts w:ascii="GHEA Grapalat" w:hAnsi="GHEA Grapalat"/>
          <w:sz w:val="20"/>
          <w:szCs w:val="20"/>
          <w:lang w:val="en-US" w:eastAsia="en-US" w:bidi="ar-SA"/>
        </w:rPr>
        <w:t>AMAHG</w:t>
      </w:r>
      <w:r w:rsidRPr="006D6687">
        <w:rPr>
          <w:rFonts w:ascii="GHEA Grapalat" w:hAnsi="GHEA Grapalat"/>
          <w:sz w:val="20"/>
          <w:szCs w:val="20"/>
          <w:lang w:eastAsia="en-US" w:bidi="ar-SA"/>
        </w:rPr>
        <w:t>-</w:t>
      </w:r>
      <w:r w:rsidRPr="006D6687">
        <w:rPr>
          <w:rFonts w:ascii="GHEA Grapalat" w:hAnsi="GHEA Grapalat"/>
          <w:sz w:val="20"/>
          <w:szCs w:val="20"/>
          <w:lang w:val="en-AU" w:eastAsia="en-US" w:bidi="ar-SA"/>
        </w:rPr>
        <w:t>GHAPDZB</w:t>
      </w:r>
      <w:r w:rsidRPr="006D6687">
        <w:rPr>
          <w:rFonts w:ascii="GHEA Grapalat" w:hAnsi="GHEA Grapalat"/>
          <w:sz w:val="20"/>
          <w:szCs w:val="20"/>
          <w:lang w:eastAsia="en-US" w:bidi="ar-SA"/>
        </w:rPr>
        <w:t>-19/02</w:t>
      </w:r>
    </w:p>
    <w:p w:rsidR="00096865" w:rsidRPr="006D6687" w:rsidRDefault="00F56837" w:rsidP="008C49DA">
      <w:pPr>
        <w:pStyle w:val="a3"/>
        <w:spacing w:line="240" w:lineRule="auto"/>
        <w:jc w:val="right"/>
        <w:rPr>
          <w:rFonts w:ascii="GHEA Grapalat" w:hAnsi="GHEA Grapalat"/>
          <w:i w:val="0"/>
        </w:rPr>
      </w:pPr>
      <w:r w:rsidRPr="006D6687">
        <w:rPr>
          <w:rFonts w:ascii="GHEA Grapalat" w:hAnsi="GHEA Grapalat" w:cs="Times Armenian"/>
        </w:rPr>
        <w:t xml:space="preserve">                                                                                              </w:t>
      </w:r>
      <w:r w:rsidR="00A46F92" w:rsidRPr="006D6687">
        <w:rPr>
          <w:rFonts w:ascii="GHEA Grapalat" w:hAnsi="GHEA Grapalat"/>
        </w:rPr>
        <w:t xml:space="preserve">№ </w:t>
      </w:r>
      <w:r w:rsidRPr="006D6687">
        <w:rPr>
          <w:rFonts w:ascii="GHEA Grapalat" w:hAnsi="GHEA Grapalat"/>
        </w:rPr>
        <w:t>1</w:t>
      </w:r>
      <w:r w:rsidR="00096865" w:rsidRPr="006D6687">
        <w:rPr>
          <w:rFonts w:ascii="GHEA Grapalat" w:hAnsi="GHEA Grapalat"/>
        </w:rPr>
        <w:t xml:space="preserve"> от </w:t>
      </w:r>
      <w:r w:rsidR="008C49DA" w:rsidRPr="006D6687">
        <w:rPr>
          <w:rFonts w:ascii="GHEA Grapalat" w:hAnsi="GHEA Grapalat"/>
        </w:rPr>
        <w:t>13  дека</w:t>
      </w:r>
      <w:r w:rsidRPr="006D6687">
        <w:rPr>
          <w:rFonts w:ascii="GHEA Grapalat" w:hAnsi="GHEA Grapalat"/>
        </w:rPr>
        <w:t xml:space="preserve">бря </w:t>
      </w:r>
      <w:r w:rsidR="00096865" w:rsidRPr="006D6687">
        <w:rPr>
          <w:rFonts w:ascii="GHEA Grapalat" w:hAnsi="GHEA Grapalat"/>
        </w:rPr>
        <w:t>20</w:t>
      </w:r>
      <w:r w:rsidRPr="006D6687">
        <w:rPr>
          <w:rFonts w:ascii="GHEA Grapalat" w:hAnsi="GHEA Grapalat"/>
        </w:rPr>
        <w:t>19</w:t>
      </w:r>
      <w:r w:rsidR="009F10E4" w:rsidRPr="006D6687">
        <w:rPr>
          <w:rFonts w:ascii="GHEA Grapalat" w:hAnsi="GHEA Grapalat"/>
        </w:rPr>
        <w:t xml:space="preserve"> </w:t>
      </w:r>
      <w:r w:rsidR="00096865" w:rsidRPr="006D6687">
        <w:rPr>
          <w:rFonts w:ascii="GHEA Grapalat" w:hAnsi="GHEA Grapalat"/>
        </w:rPr>
        <w:t>г.</w:t>
      </w:r>
    </w:p>
    <w:p w:rsidR="00096865" w:rsidRPr="006D668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ДЕТСКИЙ САД АБОВЯН</w:t>
      </w:r>
      <w:r w:rsidR="00D27C08" w:rsidRPr="006D6687">
        <w:rPr>
          <w:rFonts w:ascii="GHEA Grapalat" w:hAnsi="GHEA Grapalat"/>
          <w:b/>
          <w:i/>
          <w:sz w:val="22"/>
          <w:szCs w:val="22"/>
          <w:lang w:eastAsia="en-US" w:bidi="ar-SA"/>
        </w:rPr>
        <w:t>А</w:t>
      </w:r>
      <w:r w:rsidR="00F56837" w:rsidRPr="006D6687">
        <w:rPr>
          <w:rFonts w:ascii="GHEA Grapalat" w:hAnsi="GHEA Grapalat"/>
          <w:b/>
          <w:i/>
          <w:sz w:val="22"/>
          <w:szCs w:val="22"/>
          <w:lang w:eastAsia="en-US" w:bidi="ar-SA"/>
        </w:rPr>
        <w:t xml:space="preserve">» </w:t>
      </w:r>
      <w:r w:rsidR="00D27C08" w:rsidRPr="006D6687">
        <w:rPr>
          <w:rFonts w:ascii="GHEA Grapalat" w:hAnsi="GHEA Grapalat"/>
          <w:b/>
          <w:i/>
          <w:sz w:val="22"/>
          <w:szCs w:val="22"/>
          <w:lang w:val="en-US" w:eastAsia="en-US" w:bidi="ar-SA"/>
        </w:rPr>
        <w:t>O</w:t>
      </w:r>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ДЕТСКИЙ САД АБОВЯН</w:t>
      </w:r>
      <w:r w:rsidR="00D27C08" w:rsidRPr="006D6687">
        <w:rPr>
          <w:rFonts w:ascii="GHEA Grapalat" w:hAnsi="GHEA Grapalat"/>
          <w:b/>
          <w:i/>
          <w:sz w:val="22"/>
          <w:szCs w:val="22"/>
          <w:lang w:eastAsia="en-US" w:bidi="ar-SA"/>
        </w:rPr>
        <w:t xml:space="preserve">А» </w:t>
      </w:r>
      <w:r w:rsidR="00D27C08" w:rsidRPr="006D6687">
        <w:rPr>
          <w:rFonts w:ascii="GHEA Grapalat" w:hAnsi="GHEA Grapalat"/>
          <w:b/>
          <w:i/>
          <w:sz w:val="22"/>
          <w:szCs w:val="22"/>
          <w:lang w:val="en-US" w:eastAsia="en-US" w:bidi="ar-SA"/>
        </w:rPr>
        <w:t>O</w:t>
      </w:r>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D35A27" w:rsidRPr="006D6687" w:rsidRDefault="00D35A27" w:rsidP="00D35A27">
      <w:pPr>
        <w:pStyle w:val="HTML"/>
        <w:jc w:val="center"/>
        <w:rPr>
          <w:rFonts w:ascii="GHEA Grapalat" w:hAnsi="GHEA Grapalat"/>
          <w:i/>
          <w:sz w:val="22"/>
          <w:szCs w:val="22"/>
        </w:rPr>
      </w:pPr>
      <w:r w:rsidRPr="006D6687">
        <w:rPr>
          <w:rFonts w:ascii="GHEA Grapalat" w:hAnsi="GHEA Grapalat"/>
          <w:i/>
          <w:sz w:val="22"/>
          <w:szCs w:val="22"/>
        </w:rPr>
        <w:t>Эта процедура организована в соответствии с требованиями                                                          статьи 15 (6) Закона РА ,,О закупках,,</w:t>
      </w: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8C49DA" w:rsidRPr="006D6687">
        <w:rPr>
          <w:rFonts w:ascii="GHEA Grapalat" w:hAnsi="GHEA Grapalat"/>
          <w:b/>
          <w:i/>
          <w:sz w:val="20"/>
          <w:szCs w:val="20"/>
          <w:lang w:eastAsia="en-US" w:bidi="ar-SA"/>
        </w:rPr>
        <w:t xml:space="preserve"> ДЕТСКИЙ САД АБОВЯН</w:t>
      </w:r>
      <w:r w:rsidRPr="006D6687">
        <w:rPr>
          <w:rFonts w:ascii="GHEA Grapalat" w:hAnsi="GHEA Grapalat"/>
          <w:b/>
          <w:i/>
          <w:sz w:val="20"/>
          <w:szCs w:val="20"/>
          <w:lang w:eastAsia="en-US" w:bidi="ar-SA"/>
        </w:rPr>
        <w:t xml:space="preserve">А» </w:t>
      </w:r>
      <w:r w:rsidRPr="006D6687">
        <w:rPr>
          <w:rFonts w:ascii="GHEA Grapalat" w:hAnsi="GHEA Grapalat"/>
          <w:b/>
          <w:i/>
          <w:sz w:val="20"/>
          <w:szCs w:val="20"/>
          <w:lang w:val="en-US" w:eastAsia="en-US" w:bidi="ar-SA"/>
        </w:rPr>
        <w:t>O</w:t>
      </w:r>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r w:rsidRPr="006D6687">
        <w:rPr>
          <w:rFonts w:ascii="GHEA Grapalat" w:hAnsi="GHEA Grapalat"/>
          <w:b/>
          <w:i/>
          <w:sz w:val="20"/>
          <w:szCs w:val="20"/>
        </w:rPr>
        <w:t>ОБЪЯВЛЕННЫЙ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6D6687" w:rsidRDefault="00E17B7F" w:rsidP="00BC5174">
      <w:pPr>
        <w:pStyle w:val="a3"/>
        <w:spacing w:line="240" w:lineRule="auto"/>
        <w:ind w:firstLine="0"/>
        <w:rPr>
          <w:rFonts w:ascii="GHEA Grapalat" w:hAnsi="GHEA Grapalat"/>
          <w:b/>
          <w:lang w:eastAsia="en-US" w:bidi="ar-SA"/>
        </w:rPr>
      </w:pPr>
      <w:r w:rsidRPr="006D6687">
        <w:rPr>
          <w:rFonts w:ascii="GHEA Grapalat" w:hAnsi="GHEA Grapalat"/>
          <w:spacing w:val="-6"/>
        </w:rPr>
        <w:t xml:space="preserve"> </w:t>
      </w:r>
      <w:r w:rsidR="001E65D1" w:rsidRPr="006D6687">
        <w:rPr>
          <w:rFonts w:ascii="GHEA Grapalat" w:hAnsi="GHEA Grapalat"/>
          <w:spacing w:val="-6"/>
        </w:rPr>
        <w:t xml:space="preserve">        </w:t>
      </w:r>
      <w:r w:rsidR="00096865" w:rsidRPr="006D6687">
        <w:rPr>
          <w:rFonts w:ascii="GHEA Grapalat" w:hAnsi="GHEA Grapalat"/>
          <w:spacing w:val="-6"/>
        </w:rPr>
        <w:t xml:space="preserve">Настоящее </w:t>
      </w:r>
      <w:r w:rsidR="008E6440" w:rsidRPr="006D6687">
        <w:rPr>
          <w:rFonts w:ascii="GHEA Grapalat" w:hAnsi="GHEA Grapalat"/>
          <w:spacing w:val="-6"/>
        </w:rPr>
        <w:t xml:space="preserve"> </w:t>
      </w:r>
      <w:r w:rsidR="00096865" w:rsidRPr="006D6687">
        <w:rPr>
          <w:rFonts w:ascii="GHEA Grapalat" w:hAnsi="GHEA Grapalat"/>
          <w:spacing w:val="-6"/>
        </w:rPr>
        <w:t xml:space="preserve">Приглашение </w:t>
      </w:r>
      <w:r w:rsidR="008E6440" w:rsidRPr="006D6687">
        <w:rPr>
          <w:rFonts w:ascii="GHEA Grapalat" w:hAnsi="GHEA Grapalat"/>
          <w:spacing w:val="-6"/>
        </w:rPr>
        <w:t xml:space="preserve"> </w:t>
      </w:r>
      <w:r w:rsidR="00096865" w:rsidRPr="006D6687">
        <w:rPr>
          <w:rFonts w:ascii="GHEA Grapalat" w:hAnsi="GHEA Grapalat"/>
          <w:spacing w:val="-6"/>
        </w:rPr>
        <w:t xml:space="preserve">предоставляется в дополнение к объявлению об </w:t>
      </w:r>
      <w:r w:rsidR="00BC5174" w:rsidRPr="006D6687">
        <w:rPr>
          <w:rFonts w:ascii="GHEA Grapalat" w:hAnsi="GHEA Grapalat"/>
          <w:spacing w:val="-6"/>
        </w:rPr>
        <w:t>запросе катировок</w:t>
      </w:r>
      <w:r w:rsidR="00096865" w:rsidRPr="006D6687">
        <w:rPr>
          <w:rFonts w:ascii="GHEA Grapalat" w:hAnsi="GHEA Grapalat"/>
          <w:spacing w:val="-6"/>
        </w:rPr>
        <w:t xml:space="preserve">, проводимом под кодом </w:t>
      </w:r>
      <w:r w:rsidR="008C49DA" w:rsidRPr="006D6687">
        <w:rPr>
          <w:rFonts w:ascii="GHEA Grapalat" w:hAnsi="GHEA Grapalat"/>
          <w:lang w:val="en-US" w:eastAsia="en-US" w:bidi="ar-SA"/>
        </w:rPr>
        <w:t>AMAHG</w:t>
      </w:r>
      <w:r w:rsidR="008C49DA" w:rsidRPr="006D6687">
        <w:rPr>
          <w:rFonts w:ascii="GHEA Grapalat" w:hAnsi="GHEA Grapalat"/>
          <w:lang w:eastAsia="en-US" w:bidi="ar-SA"/>
        </w:rPr>
        <w:t>-</w:t>
      </w:r>
      <w:r w:rsidR="008C49DA" w:rsidRPr="006D6687">
        <w:rPr>
          <w:rFonts w:ascii="GHEA Grapalat" w:hAnsi="GHEA Grapalat"/>
          <w:lang w:val="en-AU" w:eastAsia="en-US" w:bidi="ar-SA"/>
        </w:rPr>
        <w:t>GHAPDZB</w:t>
      </w:r>
      <w:r w:rsidR="008C49DA" w:rsidRPr="006D6687">
        <w:rPr>
          <w:rFonts w:ascii="GHEA Grapalat" w:hAnsi="GHEA Grapalat"/>
          <w:lang w:eastAsia="en-US" w:bidi="ar-SA"/>
        </w:rPr>
        <w:t>-19/02</w:t>
      </w:r>
      <w:r w:rsidR="008C49DA" w:rsidRPr="006D6687">
        <w:rPr>
          <w:rFonts w:ascii="GHEA Grapalat" w:hAnsi="GHEA Grapalat"/>
          <w:spacing w:val="-6"/>
        </w:rPr>
        <w:t xml:space="preserve"> </w:t>
      </w:r>
      <w:r w:rsidR="00096865" w:rsidRPr="006D6687">
        <w:rPr>
          <w:rFonts w:ascii="GHEA Grapalat" w:hAnsi="GHEA Grapalat"/>
          <w:spacing w:val="-6"/>
        </w:rPr>
        <w:t>(далее — процедура).</w:t>
      </w:r>
    </w:p>
    <w:p w:rsidR="00096865" w:rsidRPr="006D6687" w:rsidRDefault="00096865" w:rsidP="00BC5174">
      <w:pPr>
        <w:pStyle w:val="aa"/>
        <w:widowControl w:val="0"/>
        <w:spacing w:after="0"/>
        <w:ind w:right="-7" w:firstLine="567"/>
        <w:jc w:val="both"/>
        <w:rPr>
          <w:rFonts w:ascii="GHEA Grapalat" w:hAnsi="GHEA Grapalat"/>
          <w:b/>
          <w:i/>
          <w:sz w:val="20"/>
          <w:szCs w:val="20"/>
        </w:rPr>
      </w:pPr>
      <w:r w:rsidRPr="006D668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D6687">
        <w:rPr>
          <w:rFonts w:ascii="Courier New" w:hAnsi="Courier New" w:cs="Courier New"/>
          <w:i/>
          <w:sz w:val="20"/>
          <w:szCs w:val="20"/>
          <w:lang w:val="en-US"/>
        </w:rPr>
        <w:t> </w:t>
      </w:r>
      <w:r w:rsidRPr="006D6687">
        <w:rPr>
          <w:rFonts w:ascii="GHEA Grapalat" w:hAnsi="GHEA Grapalat"/>
          <w:i/>
          <w:sz w:val="20"/>
          <w:szCs w:val="20"/>
        </w:rPr>
        <w:t>4</w:t>
      </w:r>
      <w:r w:rsidR="006D2DF7" w:rsidRPr="006D6687">
        <w:rPr>
          <w:rFonts w:ascii="Courier New" w:hAnsi="Courier New" w:cs="Courier New"/>
          <w:i/>
          <w:sz w:val="20"/>
          <w:szCs w:val="20"/>
          <w:lang w:val="en-US"/>
        </w:rPr>
        <w:t> </w:t>
      </w:r>
      <w:r w:rsidRPr="006D668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6D6687">
        <w:rPr>
          <w:rFonts w:ascii="GHEA Grapalat" w:hAnsi="GHEA Grapalat"/>
          <w:b/>
          <w:i/>
          <w:sz w:val="20"/>
          <w:szCs w:val="20"/>
          <w:lang w:eastAsia="en-US" w:bidi="ar-SA"/>
        </w:rPr>
        <w:t xml:space="preserve"> </w:t>
      </w:r>
      <w:r w:rsidR="00536581" w:rsidRPr="006D6687">
        <w:rPr>
          <w:rFonts w:ascii="GHEA Grapalat" w:hAnsi="GHEA Grapalat"/>
          <w:b/>
          <w:i/>
          <w:sz w:val="20"/>
          <w:szCs w:val="20"/>
        </w:rPr>
        <w:t xml:space="preserve">"Араратский область </w:t>
      </w:r>
      <w:r w:rsidR="008E6440" w:rsidRPr="006D6687">
        <w:rPr>
          <w:rFonts w:ascii="GHEA Grapalat" w:hAnsi="GHEA Grapalat"/>
          <w:b/>
          <w:i/>
          <w:sz w:val="20"/>
          <w:szCs w:val="20"/>
        </w:rPr>
        <w:t xml:space="preserve"> РА </w:t>
      </w:r>
      <w:r w:rsidR="008C49DA" w:rsidRPr="006D6687">
        <w:rPr>
          <w:rFonts w:ascii="GHEA Grapalat" w:hAnsi="GHEA Grapalat"/>
          <w:b/>
          <w:i/>
          <w:sz w:val="20"/>
          <w:szCs w:val="20"/>
          <w:lang w:eastAsia="en-US" w:bidi="ar-SA"/>
        </w:rPr>
        <w:t>Детский сад Абовя</w:t>
      </w:r>
      <w:r w:rsidR="00D27C08" w:rsidRPr="006D6687">
        <w:rPr>
          <w:rFonts w:ascii="GHEA Grapalat" w:hAnsi="GHEA Grapalat"/>
          <w:b/>
          <w:i/>
          <w:sz w:val="20"/>
          <w:szCs w:val="20"/>
          <w:lang w:eastAsia="en-US" w:bidi="ar-SA"/>
        </w:rPr>
        <w:t>на»</w:t>
      </w:r>
      <w:r w:rsidR="00D27C08" w:rsidRPr="006D6687">
        <w:rPr>
          <w:rFonts w:ascii="GHEA Grapalat" w:hAnsi="GHEA Grapalat"/>
          <w:i/>
          <w:sz w:val="20"/>
          <w:szCs w:val="20"/>
          <w:lang w:eastAsia="en-US" w:bidi="ar-SA"/>
        </w:rPr>
        <w:t xml:space="preserve"> ОНКО</w:t>
      </w:r>
      <w:r w:rsidR="00D27C08" w:rsidRPr="006D6687">
        <w:rPr>
          <w:rFonts w:ascii="GHEA Grapalat" w:hAnsi="GHEA Grapalat"/>
        </w:rPr>
        <w:t xml:space="preserve"> </w:t>
      </w:r>
      <w:r w:rsidRPr="006D668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D6687">
        <w:rPr>
          <w:rFonts w:ascii="GHEA Grapalat" w:hAnsi="GHEA Grapalat"/>
          <w:i/>
          <w:sz w:val="20"/>
          <w:szCs w:val="20"/>
        </w:rPr>
        <w:t xml:space="preserve">го участника и заключении с ним </w:t>
      </w:r>
      <w:r w:rsidRPr="006D6687">
        <w:rPr>
          <w:rFonts w:ascii="GHEA Grapalat" w:hAnsi="GHEA Grapalat"/>
          <w:i/>
          <w:sz w:val="20"/>
          <w:szCs w:val="20"/>
        </w:rPr>
        <w:t>договора, а также содействовать при подготовке заявки на процедуру.</w:t>
      </w:r>
    </w:p>
    <w:p w:rsidR="00096865" w:rsidRPr="006D6687" w:rsidRDefault="00096865" w:rsidP="00BC5174">
      <w:pPr>
        <w:widowControl w:val="0"/>
        <w:ind w:firstLine="567"/>
        <w:jc w:val="both"/>
        <w:rPr>
          <w:rFonts w:ascii="GHEA Grapalat" w:hAnsi="GHEA Grapalat"/>
          <w:i/>
          <w:sz w:val="20"/>
          <w:szCs w:val="20"/>
        </w:rPr>
      </w:pPr>
      <w:r w:rsidRPr="006D668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D6687" w:rsidRDefault="00096865" w:rsidP="00BC5174">
      <w:pPr>
        <w:widowControl w:val="0"/>
        <w:ind w:firstLine="567"/>
        <w:jc w:val="both"/>
        <w:rPr>
          <w:rFonts w:ascii="GHEA Grapalat" w:hAnsi="GHEA Grapalat" w:cs="Times Armenian"/>
          <w:i/>
          <w:sz w:val="20"/>
          <w:szCs w:val="20"/>
        </w:rPr>
      </w:pPr>
      <w:r w:rsidRPr="006D668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D6687" w:rsidRDefault="00BC5174" w:rsidP="00BC5174">
      <w:pPr>
        <w:pStyle w:val="23"/>
        <w:widowControl w:val="0"/>
        <w:spacing w:line="240" w:lineRule="auto"/>
        <w:ind w:firstLine="567"/>
        <w:rPr>
          <w:rFonts w:ascii="GHEA Grapalat" w:hAnsi="GHEA Grapalat"/>
          <w:i/>
        </w:rPr>
      </w:pPr>
    </w:p>
    <w:p w:rsidR="003E1421" w:rsidRPr="006D6687" w:rsidRDefault="00A81DD5" w:rsidP="0084692D">
      <w:pPr>
        <w:pStyle w:val="23"/>
        <w:widowControl w:val="0"/>
        <w:spacing w:line="480" w:lineRule="auto"/>
        <w:ind w:firstLine="567"/>
        <w:rPr>
          <w:rFonts w:ascii="GHEA Grapalat" w:hAnsi="GHEA Grapalat"/>
          <w:i/>
        </w:rPr>
      </w:pPr>
      <w:r w:rsidRPr="006D6687">
        <w:rPr>
          <w:rFonts w:ascii="GHEA Grapalat" w:hAnsi="GHEA Grapalat"/>
          <w:i/>
        </w:rPr>
        <w:t>Адрес электронной почты секретаря оценочной комиссии "</w:t>
      </w:r>
      <w:r w:rsidR="0084692D" w:rsidRPr="006D6687">
        <w:rPr>
          <w:rFonts w:ascii="GHEA Grapalat" w:hAnsi="GHEA Grapalat"/>
          <w:i/>
        </w:rPr>
        <w:t xml:space="preserve"> </w:t>
      </w:r>
      <w:r w:rsidR="008C49DA" w:rsidRPr="006D6687">
        <w:rPr>
          <w:rFonts w:ascii="GHEA Grapalat" w:hAnsi="GHEA Grapalat"/>
          <w:lang w:val="af-ZA" w:eastAsia="en-US" w:bidi="ar-SA"/>
        </w:rPr>
        <w:t>abovyan.partez2019@mail.ru</w:t>
      </w:r>
      <w:r w:rsidRPr="006D6687">
        <w:rPr>
          <w:rFonts w:ascii="GHEA Grapalat" w:hAnsi="GHEA Grapalat"/>
          <w:i/>
        </w:rPr>
        <w:t>".</w:t>
      </w:r>
    </w:p>
    <w:p w:rsidR="00D746CA" w:rsidRPr="006D6687" w:rsidRDefault="00F5653D" w:rsidP="00BC5174">
      <w:pPr>
        <w:widowControl w:val="0"/>
        <w:jc w:val="both"/>
        <w:rPr>
          <w:rFonts w:ascii="GHEA Grapalat" w:hAnsi="GHEA Grapalat"/>
          <w:i/>
          <w:sz w:val="22"/>
          <w:szCs w:val="22"/>
        </w:rPr>
      </w:pPr>
      <w:r w:rsidRPr="006D6687">
        <w:rPr>
          <w:rFonts w:ascii="GHEA Grapalat" w:hAnsi="GHEA Grapalat"/>
          <w:i/>
          <w:sz w:val="20"/>
          <w:szCs w:val="20"/>
        </w:rPr>
        <w:br w:type="page"/>
      </w:r>
      <w:r w:rsidR="008E6440" w:rsidRPr="006D6687">
        <w:rPr>
          <w:rFonts w:ascii="GHEA Grapalat" w:hAnsi="GHEA Grapalat"/>
          <w:i/>
          <w:sz w:val="22"/>
          <w:szCs w:val="22"/>
        </w:rPr>
        <w:lastRenderedPageBreak/>
        <w:t xml:space="preserve">                                                             </w:t>
      </w:r>
    </w:p>
    <w:p w:rsidR="00D746CA" w:rsidRPr="006D6687" w:rsidRDefault="00D746CA" w:rsidP="00BC5174">
      <w:pPr>
        <w:widowControl w:val="0"/>
        <w:jc w:val="both"/>
        <w:rPr>
          <w:rFonts w:ascii="GHEA Grapalat" w:hAnsi="GHEA Grapalat"/>
          <w:i/>
          <w:sz w:val="22"/>
          <w:szCs w:val="22"/>
        </w:rPr>
      </w:pPr>
    </w:p>
    <w:p w:rsidR="00096865" w:rsidRPr="006D6687" w:rsidRDefault="00D746CA" w:rsidP="00BC5174">
      <w:pPr>
        <w:widowControl w:val="0"/>
        <w:jc w:val="both"/>
        <w:rPr>
          <w:rFonts w:ascii="GHEA Grapalat" w:hAnsi="GHEA Grapalat"/>
          <w:i/>
          <w:sz w:val="22"/>
          <w:szCs w:val="22"/>
        </w:rPr>
      </w:pPr>
      <w:r w:rsidRPr="006D6687">
        <w:rPr>
          <w:rFonts w:ascii="GHEA Grapalat" w:hAnsi="GHEA Grapalat"/>
          <w:i/>
          <w:sz w:val="22"/>
          <w:szCs w:val="22"/>
        </w:rPr>
        <w:t xml:space="preserve">                                                                               </w:t>
      </w:r>
      <w:r w:rsidR="008E6440" w:rsidRPr="006D6687">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096865" w:rsidP="00B46D58">
      <w:pPr>
        <w:pStyle w:val="3"/>
        <w:keepNext w:val="0"/>
        <w:widowControl w:val="0"/>
        <w:spacing w:after="160" w:line="240" w:lineRule="auto"/>
        <w:rPr>
          <w:rFonts w:ascii="GHEA Grapalat" w:hAnsi="GHEA Grapalat"/>
          <w:sz w:val="22"/>
          <w:szCs w:val="22"/>
        </w:rPr>
      </w:pP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8C49DA" w:rsidRPr="006D6687">
        <w:rPr>
          <w:rFonts w:ascii="GHEA Grapalat" w:hAnsi="GHEA Grapalat"/>
          <w:b/>
          <w:lang w:eastAsia="en-US" w:bidi="ar-SA"/>
        </w:rPr>
        <w:t>Детский сад Абовян</w:t>
      </w:r>
      <w:r w:rsidR="00D27C08" w:rsidRPr="006D6687">
        <w:rPr>
          <w:rFonts w:ascii="GHEA Grapalat" w:hAnsi="GHEA Grapalat"/>
          <w:b/>
          <w:lang w:eastAsia="en-US" w:bidi="ar-SA"/>
        </w:rPr>
        <w:t>а</w:t>
      </w:r>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которые с</w:t>
      </w:r>
      <w:r w:rsidR="00BC5174" w:rsidRPr="006D6687">
        <w:rPr>
          <w:rFonts w:ascii="GHEA Grapalat" w:hAnsi="GHEA Grapalat"/>
        </w:rPr>
        <w:t xml:space="preserve"> </w:t>
      </w:r>
      <w:r w:rsidRPr="006D6687">
        <w:rPr>
          <w:rFonts w:ascii="GHEA Grapalat" w:hAnsi="GHEA Grapalat"/>
        </w:rPr>
        <w:t>группированы в лоты "</w:t>
      </w:r>
      <w:r w:rsidR="00D27C08" w:rsidRPr="006D6687">
        <w:rPr>
          <w:rFonts w:ascii="GHEA Grapalat" w:hAnsi="GHEA Grapalat"/>
        </w:rPr>
        <w:t xml:space="preserve">43 </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w:t>
            </w:r>
          </w:p>
        </w:tc>
        <w:tc>
          <w:tcPr>
            <w:tcW w:w="8332" w:type="dxa"/>
          </w:tcPr>
          <w:p w:rsidR="008C49DA" w:rsidRPr="006D6687" w:rsidRDefault="008C49DA" w:rsidP="008C49DA">
            <w:pPr>
              <w:pStyle w:val="HTML"/>
            </w:pPr>
            <w:r w:rsidRPr="006D6687">
              <w:t>хлеб типа матнакаш</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2</w:t>
            </w:r>
          </w:p>
        </w:tc>
        <w:tc>
          <w:tcPr>
            <w:tcW w:w="8332" w:type="dxa"/>
          </w:tcPr>
          <w:p w:rsidR="008C49DA" w:rsidRPr="006D6687" w:rsidRDefault="008C49DA" w:rsidP="008C49DA">
            <w:pPr>
              <w:pStyle w:val="HTML"/>
            </w:pPr>
            <w:r w:rsidRPr="006D6687">
              <w:t xml:space="preserve"> масло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lang w:val="en-US"/>
              </w:rPr>
              <w:t>3</w:t>
            </w:r>
            <w:r w:rsidRPr="006D6687">
              <w:rPr>
                <w:rFonts w:ascii="GHEA Grapalat" w:hAnsi="GHEA Grapalat"/>
              </w:rPr>
              <w:t>.</w:t>
            </w:r>
          </w:p>
        </w:tc>
        <w:tc>
          <w:tcPr>
            <w:tcW w:w="8332" w:type="dxa"/>
          </w:tcPr>
          <w:p w:rsidR="008C49DA" w:rsidRPr="006D6687" w:rsidRDefault="008C49DA" w:rsidP="008C49DA">
            <w:pPr>
              <w:pStyle w:val="HTML"/>
            </w:pPr>
            <w:r w:rsidRPr="006D6687">
              <w:t>Растительное масло / подсолнечник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4</w:t>
            </w:r>
          </w:p>
        </w:tc>
        <w:tc>
          <w:tcPr>
            <w:tcW w:w="8332" w:type="dxa"/>
          </w:tcPr>
          <w:p w:rsidR="008C49DA" w:rsidRPr="006D6687" w:rsidRDefault="008C49DA" w:rsidP="008C49DA">
            <w:pPr>
              <w:pStyle w:val="HTML"/>
            </w:pPr>
            <w:r w:rsidRPr="006D6687">
              <w:t>Пастеризованное молоко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5</w:t>
            </w:r>
          </w:p>
        </w:tc>
        <w:tc>
          <w:tcPr>
            <w:tcW w:w="8332" w:type="dxa"/>
          </w:tcPr>
          <w:p w:rsidR="008C49DA" w:rsidRPr="006D6687" w:rsidRDefault="008E6F9C" w:rsidP="008C49DA">
            <w:pPr>
              <w:pStyle w:val="HTML"/>
            </w:pPr>
            <w:r w:rsidRPr="006D6687">
              <w:t xml:space="preserve">Мацун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6</w:t>
            </w:r>
          </w:p>
        </w:tc>
        <w:tc>
          <w:tcPr>
            <w:tcW w:w="8332" w:type="dxa"/>
          </w:tcPr>
          <w:p w:rsidR="008C49DA" w:rsidRPr="006D6687" w:rsidRDefault="008C49DA" w:rsidP="008C49DA">
            <w:pPr>
              <w:pStyle w:val="HTML"/>
            </w:pPr>
            <w:r w:rsidRPr="006D6687">
              <w:t>Сметана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7</w:t>
            </w:r>
          </w:p>
        </w:tc>
        <w:tc>
          <w:tcPr>
            <w:tcW w:w="8332" w:type="dxa"/>
          </w:tcPr>
          <w:p w:rsidR="008C49DA" w:rsidRPr="006D6687" w:rsidRDefault="008C49DA" w:rsidP="008C49DA">
            <w:pPr>
              <w:pStyle w:val="HTML"/>
            </w:pPr>
            <w:r w:rsidRPr="006D6687">
              <w:t>Сыр Чанах</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8</w:t>
            </w:r>
          </w:p>
        </w:tc>
        <w:tc>
          <w:tcPr>
            <w:tcW w:w="8332" w:type="dxa"/>
          </w:tcPr>
          <w:p w:rsidR="008C49DA" w:rsidRPr="006D6687" w:rsidRDefault="008C49DA" w:rsidP="008C49DA">
            <w:pPr>
              <w:pStyle w:val="HTML"/>
            </w:pPr>
            <w:r w:rsidRPr="006D6687">
              <w:t>сахар</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9</w:t>
            </w:r>
          </w:p>
        </w:tc>
        <w:tc>
          <w:tcPr>
            <w:tcW w:w="8332" w:type="dxa"/>
          </w:tcPr>
          <w:p w:rsidR="008C49DA" w:rsidRPr="006D6687" w:rsidRDefault="008C49DA" w:rsidP="008C49DA">
            <w:pPr>
              <w:pStyle w:val="HTML"/>
            </w:pPr>
            <w:r w:rsidRPr="006D6687">
              <w:t>Сгущенное молоко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10</w:t>
            </w:r>
          </w:p>
        </w:tc>
        <w:tc>
          <w:tcPr>
            <w:tcW w:w="8332" w:type="dxa"/>
          </w:tcPr>
          <w:p w:rsidR="008C49DA" w:rsidRPr="006D6687" w:rsidRDefault="008C49DA" w:rsidP="008C49DA">
            <w:pPr>
              <w:pStyle w:val="HTML"/>
            </w:pPr>
            <w:r w:rsidRPr="006D6687">
              <w:t>Шоколадный крем</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11</w:t>
            </w:r>
          </w:p>
        </w:tc>
        <w:tc>
          <w:tcPr>
            <w:tcW w:w="8332" w:type="dxa"/>
          </w:tcPr>
          <w:p w:rsidR="008C49DA" w:rsidRPr="006D6687" w:rsidRDefault="008C49DA" w:rsidP="008C49DA">
            <w:pPr>
              <w:pStyle w:val="HTML"/>
            </w:pPr>
            <w:r w:rsidRPr="006D6687">
              <w:t>Говядина / мягкая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12</w:t>
            </w:r>
          </w:p>
        </w:tc>
        <w:tc>
          <w:tcPr>
            <w:tcW w:w="8332" w:type="dxa"/>
          </w:tcPr>
          <w:p w:rsidR="008C49DA" w:rsidRPr="006D6687" w:rsidRDefault="008C49DA" w:rsidP="008C49DA">
            <w:pPr>
              <w:pStyle w:val="HTML"/>
            </w:pPr>
            <w:r w:rsidRPr="006D6687">
              <w:t>Куриная грудка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13</w:t>
            </w:r>
          </w:p>
        </w:tc>
        <w:tc>
          <w:tcPr>
            <w:tcW w:w="8332" w:type="dxa"/>
          </w:tcPr>
          <w:p w:rsidR="008C49DA" w:rsidRPr="006D6687" w:rsidRDefault="008C49DA" w:rsidP="008C49DA">
            <w:pPr>
              <w:pStyle w:val="HTML"/>
            </w:pPr>
            <w:r w:rsidRPr="006D6687">
              <w:t>Консервированная кукуруза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14</w:t>
            </w:r>
          </w:p>
        </w:tc>
        <w:tc>
          <w:tcPr>
            <w:tcW w:w="8332" w:type="dxa"/>
          </w:tcPr>
          <w:p w:rsidR="008C49DA" w:rsidRPr="006D6687" w:rsidRDefault="008C49DA" w:rsidP="008C49DA">
            <w:pPr>
              <w:pStyle w:val="HTML"/>
            </w:pPr>
            <w:r w:rsidRPr="006D6687">
              <w:t>рис</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15</w:t>
            </w:r>
          </w:p>
        </w:tc>
        <w:tc>
          <w:tcPr>
            <w:tcW w:w="8332" w:type="dxa"/>
          </w:tcPr>
          <w:p w:rsidR="008C49DA" w:rsidRPr="006D6687" w:rsidRDefault="008C49DA" w:rsidP="008C49DA">
            <w:pPr>
              <w:pStyle w:val="HTML"/>
            </w:pPr>
            <w:r w:rsidRPr="006D6687">
              <w:t>макарон</w:t>
            </w:r>
            <w:r w:rsidR="008E6F9C" w:rsidRPr="006D6687">
              <w:t>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16</w:t>
            </w:r>
          </w:p>
        </w:tc>
        <w:tc>
          <w:tcPr>
            <w:tcW w:w="8332" w:type="dxa"/>
          </w:tcPr>
          <w:p w:rsidR="008C49DA" w:rsidRPr="006D6687" w:rsidRDefault="008C49DA" w:rsidP="008C49DA">
            <w:pPr>
              <w:pStyle w:val="HTML"/>
            </w:pPr>
            <w:r w:rsidRPr="006D6687">
              <w:t>чечевица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17</w:t>
            </w:r>
          </w:p>
        </w:tc>
        <w:tc>
          <w:tcPr>
            <w:tcW w:w="8332" w:type="dxa"/>
          </w:tcPr>
          <w:p w:rsidR="008C49DA" w:rsidRPr="006D6687" w:rsidRDefault="008C49DA" w:rsidP="008C49DA">
            <w:pPr>
              <w:pStyle w:val="HTML"/>
            </w:pPr>
            <w:r w:rsidRPr="006D6687">
              <w:t>тромб</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18</w:t>
            </w:r>
          </w:p>
        </w:tc>
        <w:tc>
          <w:tcPr>
            <w:tcW w:w="8332" w:type="dxa"/>
          </w:tcPr>
          <w:p w:rsidR="008E6F9C" w:rsidRPr="006D6687" w:rsidRDefault="008E6F9C" w:rsidP="00AE3CEC">
            <w:pPr>
              <w:pStyle w:val="HTML"/>
            </w:pPr>
            <w:r w:rsidRPr="006D6687">
              <w:t>Горох консервированный / зеленый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19</w:t>
            </w:r>
          </w:p>
        </w:tc>
        <w:tc>
          <w:tcPr>
            <w:tcW w:w="8332" w:type="dxa"/>
          </w:tcPr>
          <w:p w:rsidR="008E6F9C" w:rsidRPr="006D6687" w:rsidRDefault="008E6F9C" w:rsidP="008E6F9C">
            <w:pPr>
              <w:pStyle w:val="HTML"/>
            </w:pPr>
            <w:r w:rsidRPr="006D6687">
              <w:t>гречка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20</w:t>
            </w:r>
          </w:p>
        </w:tc>
        <w:tc>
          <w:tcPr>
            <w:tcW w:w="8332" w:type="dxa"/>
          </w:tcPr>
          <w:p w:rsidR="008E6F9C" w:rsidRPr="006D6687" w:rsidRDefault="008E6F9C" w:rsidP="00AE3CEC">
            <w:pPr>
              <w:pStyle w:val="HTML"/>
            </w:pPr>
            <w:r w:rsidRPr="006D6687">
              <w:t>манная крупа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21</w:t>
            </w:r>
          </w:p>
        </w:tc>
        <w:tc>
          <w:tcPr>
            <w:tcW w:w="8332" w:type="dxa"/>
          </w:tcPr>
          <w:p w:rsidR="008E6F9C" w:rsidRPr="006D6687" w:rsidRDefault="008E6F9C" w:rsidP="00AE3CEC">
            <w:pPr>
              <w:pStyle w:val="HTML"/>
            </w:pPr>
            <w:r w:rsidRPr="006D6687">
              <w:t>Пшеничная мука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22</w:t>
            </w:r>
          </w:p>
        </w:tc>
        <w:tc>
          <w:tcPr>
            <w:tcW w:w="8332" w:type="dxa"/>
          </w:tcPr>
          <w:p w:rsidR="008E6F9C" w:rsidRPr="006D6687" w:rsidRDefault="008E6F9C" w:rsidP="008E6F9C">
            <w:pPr>
              <w:pStyle w:val="HTML"/>
            </w:pPr>
            <w:r w:rsidRPr="006D6687">
              <w:t xml:space="preserve"> Эмерная мука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23</w:t>
            </w:r>
          </w:p>
        </w:tc>
        <w:tc>
          <w:tcPr>
            <w:tcW w:w="8332" w:type="dxa"/>
          </w:tcPr>
          <w:p w:rsidR="008E6F9C" w:rsidRPr="006D6687" w:rsidRDefault="008E6F9C" w:rsidP="00AE3CEC">
            <w:pPr>
              <w:pStyle w:val="HTML"/>
            </w:pPr>
            <w:r w:rsidRPr="006D6687">
              <w:t>Овсяные хлопья</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24</w:t>
            </w:r>
          </w:p>
        </w:tc>
        <w:tc>
          <w:tcPr>
            <w:tcW w:w="8332" w:type="dxa"/>
          </w:tcPr>
          <w:p w:rsidR="008E6F9C" w:rsidRPr="006D6687" w:rsidRDefault="008E6F9C" w:rsidP="008E6F9C">
            <w:pPr>
              <w:pStyle w:val="HTML"/>
            </w:pPr>
            <w:r w:rsidRPr="006D6687">
              <w:t>Кисел  фриктовий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25</w:t>
            </w:r>
          </w:p>
        </w:tc>
        <w:tc>
          <w:tcPr>
            <w:tcW w:w="8332" w:type="dxa"/>
          </w:tcPr>
          <w:p w:rsidR="008E6F9C" w:rsidRPr="006D6687" w:rsidRDefault="008E6F9C" w:rsidP="008E6F9C">
            <w:pPr>
              <w:pStyle w:val="HTML"/>
            </w:pPr>
            <w:r w:rsidRPr="006D6687">
              <w:t xml:space="preserve"> соли  для еды</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26</w:t>
            </w:r>
          </w:p>
        </w:tc>
        <w:tc>
          <w:tcPr>
            <w:tcW w:w="8332" w:type="dxa"/>
          </w:tcPr>
          <w:p w:rsidR="008E6F9C" w:rsidRPr="006D6687" w:rsidRDefault="008E6F9C" w:rsidP="00AE3CEC">
            <w:pPr>
              <w:pStyle w:val="HTML"/>
            </w:pPr>
            <w:r w:rsidRPr="006D6687">
              <w:t>Какао порошок</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27</w:t>
            </w:r>
          </w:p>
        </w:tc>
        <w:tc>
          <w:tcPr>
            <w:tcW w:w="8332" w:type="dxa"/>
          </w:tcPr>
          <w:p w:rsidR="008E6F9C" w:rsidRPr="006D6687" w:rsidRDefault="008E6F9C" w:rsidP="00AE3CEC">
            <w:pPr>
              <w:pStyle w:val="HTML"/>
            </w:pPr>
            <w:r w:rsidRPr="006D6687">
              <w:t>Черный чай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28</w:t>
            </w:r>
          </w:p>
        </w:tc>
        <w:tc>
          <w:tcPr>
            <w:tcW w:w="8332" w:type="dxa"/>
          </w:tcPr>
          <w:p w:rsidR="008E6F9C" w:rsidRPr="006D6687" w:rsidRDefault="008E6F9C" w:rsidP="00AE3CEC">
            <w:pPr>
              <w:pStyle w:val="HTML"/>
            </w:pPr>
            <w:r w:rsidRPr="006D6687">
              <w:t>Томатная паста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29</w:t>
            </w:r>
          </w:p>
        </w:tc>
        <w:tc>
          <w:tcPr>
            <w:tcW w:w="8332" w:type="dxa"/>
          </w:tcPr>
          <w:p w:rsidR="008E6F9C" w:rsidRPr="006D6687" w:rsidRDefault="008E6F9C" w:rsidP="00AE3CEC">
            <w:pPr>
              <w:pStyle w:val="HTML"/>
            </w:pPr>
            <w:r w:rsidRPr="006D6687">
              <w:t>Жем из абрикоса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30</w:t>
            </w:r>
          </w:p>
        </w:tc>
        <w:tc>
          <w:tcPr>
            <w:tcW w:w="8332" w:type="dxa"/>
          </w:tcPr>
          <w:p w:rsidR="008E6F9C" w:rsidRPr="006D6687" w:rsidRDefault="008E6F9C" w:rsidP="008E6F9C">
            <w:pPr>
              <w:pStyle w:val="HTML"/>
            </w:pPr>
            <w:r w:rsidRPr="006D6687">
              <w:t xml:space="preserve">Сода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31</w:t>
            </w:r>
          </w:p>
        </w:tc>
        <w:tc>
          <w:tcPr>
            <w:tcW w:w="8332" w:type="dxa"/>
          </w:tcPr>
          <w:p w:rsidR="008E6F9C" w:rsidRPr="006D6687" w:rsidRDefault="008E6F9C" w:rsidP="00AE3CEC">
            <w:pPr>
              <w:pStyle w:val="HTML"/>
            </w:pPr>
            <w:r w:rsidRPr="006D6687">
              <w:t>Лавровые листья</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32</w:t>
            </w:r>
          </w:p>
        </w:tc>
        <w:tc>
          <w:tcPr>
            <w:tcW w:w="8332" w:type="dxa"/>
          </w:tcPr>
          <w:p w:rsidR="008E6F9C" w:rsidRPr="006D6687" w:rsidRDefault="008E6F9C" w:rsidP="00AE3CEC">
            <w:pPr>
              <w:pStyle w:val="HTML"/>
            </w:pPr>
            <w:r w:rsidRPr="006D6687">
              <w:t>Яйцо 01 класс</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33</w:t>
            </w:r>
          </w:p>
        </w:tc>
        <w:tc>
          <w:tcPr>
            <w:tcW w:w="8332" w:type="dxa"/>
          </w:tcPr>
          <w:p w:rsidR="008E6F9C" w:rsidRPr="006D6687" w:rsidRDefault="008E6F9C" w:rsidP="008E6F9C">
            <w:pPr>
              <w:pStyle w:val="HTML"/>
            </w:pPr>
            <w:r w:rsidRPr="006D6687">
              <w:t>мука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34</w:t>
            </w:r>
          </w:p>
        </w:tc>
        <w:tc>
          <w:tcPr>
            <w:tcW w:w="8332" w:type="dxa"/>
          </w:tcPr>
          <w:p w:rsidR="008E6F9C" w:rsidRPr="006D6687" w:rsidRDefault="008E6F9C" w:rsidP="008E6F9C">
            <w:pPr>
              <w:pStyle w:val="HTML"/>
            </w:pPr>
            <w:r w:rsidRPr="006D6687">
              <w:t xml:space="preserve">Печенье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35</w:t>
            </w:r>
          </w:p>
        </w:tc>
        <w:tc>
          <w:tcPr>
            <w:tcW w:w="8332" w:type="dxa"/>
          </w:tcPr>
          <w:p w:rsidR="008E6F9C" w:rsidRPr="006D6687" w:rsidRDefault="008E6F9C" w:rsidP="00AE3CEC">
            <w:pPr>
              <w:pStyle w:val="HTML"/>
            </w:pPr>
            <w:r w:rsidRPr="006D6687">
              <w:t>Вафли / Печенье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36</w:t>
            </w:r>
          </w:p>
        </w:tc>
        <w:tc>
          <w:tcPr>
            <w:tcW w:w="8332" w:type="dxa"/>
          </w:tcPr>
          <w:p w:rsidR="008E6F9C" w:rsidRPr="006D6687" w:rsidRDefault="008E6F9C" w:rsidP="00AE3CEC">
            <w:pPr>
              <w:pStyle w:val="HTML"/>
            </w:pPr>
            <w:r w:rsidRPr="006D6687">
              <w:t>Карамель</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37</w:t>
            </w:r>
          </w:p>
        </w:tc>
        <w:tc>
          <w:tcPr>
            <w:tcW w:w="8332" w:type="dxa"/>
          </w:tcPr>
          <w:p w:rsidR="008E6F9C" w:rsidRPr="006D6687" w:rsidRDefault="008E6F9C" w:rsidP="008E6F9C">
            <w:pPr>
              <w:pStyle w:val="HTML"/>
            </w:pPr>
            <w:r w:rsidRPr="006D6687">
              <w:t xml:space="preserve">Конфеты  ирис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38</w:t>
            </w:r>
          </w:p>
        </w:tc>
        <w:tc>
          <w:tcPr>
            <w:tcW w:w="8332" w:type="dxa"/>
          </w:tcPr>
          <w:p w:rsidR="008E6F9C" w:rsidRPr="006D6687" w:rsidRDefault="008E6F9C" w:rsidP="00AE3CEC">
            <w:pPr>
              <w:pStyle w:val="HTML"/>
            </w:pPr>
            <w:r w:rsidRPr="006D6687">
              <w:t>халва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39</w:t>
            </w:r>
          </w:p>
        </w:tc>
        <w:tc>
          <w:tcPr>
            <w:tcW w:w="8332" w:type="dxa"/>
          </w:tcPr>
          <w:p w:rsidR="008E6F9C" w:rsidRPr="006D6687" w:rsidRDefault="008E6F9C" w:rsidP="00AE3CEC">
            <w:pPr>
              <w:pStyle w:val="HTML"/>
            </w:pPr>
            <w:r w:rsidRPr="006D6687">
              <w:t>изюм</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40</w:t>
            </w:r>
          </w:p>
        </w:tc>
        <w:tc>
          <w:tcPr>
            <w:tcW w:w="8332" w:type="dxa"/>
          </w:tcPr>
          <w:p w:rsidR="008E6F9C" w:rsidRPr="006D6687" w:rsidRDefault="008E6F9C" w:rsidP="00AE3CEC">
            <w:pPr>
              <w:pStyle w:val="HTML"/>
            </w:pPr>
            <w:r w:rsidRPr="006D6687">
              <w:t>картофель</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41</w:t>
            </w:r>
          </w:p>
        </w:tc>
        <w:tc>
          <w:tcPr>
            <w:tcW w:w="8332" w:type="dxa"/>
          </w:tcPr>
          <w:p w:rsidR="008E6F9C" w:rsidRPr="006D6687" w:rsidRDefault="008E6F9C" w:rsidP="00AE3CEC">
            <w:pPr>
              <w:pStyle w:val="HTML"/>
            </w:pPr>
            <w:r w:rsidRPr="006D6687">
              <w:t>Луковая голова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42</w:t>
            </w:r>
          </w:p>
        </w:tc>
        <w:tc>
          <w:tcPr>
            <w:tcW w:w="8332" w:type="dxa"/>
          </w:tcPr>
          <w:p w:rsidR="008E6F9C" w:rsidRPr="006D6687" w:rsidRDefault="008E6F9C" w:rsidP="00AE3CEC">
            <w:pPr>
              <w:pStyle w:val="HTML"/>
            </w:pPr>
            <w:r w:rsidRPr="006D6687">
              <w:t>капуста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43</w:t>
            </w:r>
          </w:p>
        </w:tc>
        <w:tc>
          <w:tcPr>
            <w:tcW w:w="8332" w:type="dxa"/>
          </w:tcPr>
          <w:p w:rsidR="008E6F9C" w:rsidRPr="006D6687" w:rsidRDefault="008E6F9C" w:rsidP="008E6F9C">
            <w:pPr>
              <w:pStyle w:val="HTML"/>
            </w:pPr>
            <w:r w:rsidRPr="006D6687">
              <w:t xml:space="preserve">Морковь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44</w:t>
            </w:r>
          </w:p>
        </w:tc>
        <w:tc>
          <w:tcPr>
            <w:tcW w:w="8332" w:type="dxa"/>
          </w:tcPr>
          <w:p w:rsidR="008E6F9C" w:rsidRPr="006D6687" w:rsidRDefault="008E6F9C" w:rsidP="00AE3CEC">
            <w:pPr>
              <w:pStyle w:val="HTML"/>
            </w:pPr>
            <w:r w:rsidRPr="006D6687">
              <w:t>Свекла / красная свекла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45</w:t>
            </w:r>
          </w:p>
        </w:tc>
        <w:tc>
          <w:tcPr>
            <w:tcW w:w="8332" w:type="dxa"/>
          </w:tcPr>
          <w:p w:rsidR="008E6F9C" w:rsidRPr="006D6687" w:rsidRDefault="008E6F9C" w:rsidP="00AE3CEC">
            <w:pPr>
              <w:pStyle w:val="HTML"/>
            </w:pPr>
            <w:r w:rsidRPr="006D6687">
              <w:t>помидор</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lastRenderedPageBreak/>
              <w:t>46</w:t>
            </w:r>
          </w:p>
        </w:tc>
        <w:tc>
          <w:tcPr>
            <w:tcW w:w="8332" w:type="dxa"/>
          </w:tcPr>
          <w:p w:rsidR="008E6F9C" w:rsidRPr="006D6687" w:rsidRDefault="008E6F9C" w:rsidP="00AE3CEC">
            <w:pPr>
              <w:pStyle w:val="HTML"/>
            </w:pPr>
            <w:r w:rsidRPr="006D6687">
              <w:t>огурец</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47</w:t>
            </w:r>
          </w:p>
        </w:tc>
        <w:tc>
          <w:tcPr>
            <w:tcW w:w="8332" w:type="dxa"/>
          </w:tcPr>
          <w:p w:rsidR="008E6F9C" w:rsidRPr="006D6687" w:rsidRDefault="008E6F9C" w:rsidP="008E6F9C">
            <w:pPr>
              <w:pStyle w:val="HTML"/>
            </w:pPr>
            <w:r w:rsidRPr="006D6687">
              <w:t xml:space="preserve">Зелен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48</w:t>
            </w:r>
          </w:p>
        </w:tc>
        <w:tc>
          <w:tcPr>
            <w:tcW w:w="8332" w:type="dxa"/>
          </w:tcPr>
          <w:p w:rsidR="008E6F9C" w:rsidRPr="006D6687" w:rsidRDefault="008E6F9C" w:rsidP="008E6F9C">
            <w:pPr>
              <w:pStyle w:val="HTML"/>
            </w:pPr>
            <w:r w:rsidRPr="006D6687">
              <w:t xml:space="preserve">Персик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49</w:t>
            </w:r>
          </w:p>
        </w:tc>
        <w:tc>
          <w:tcPr>
            <w:tcW w:w="8332" w:type="dxa"/>
          </w:tcPr>
          <w:p w:rsidR="008E6F9C" w:rsidRPr="006D6687" w:rsidRDefault="008E6F9C" w:rsidP="00AE3CEC">
            <w:pPr>
              <w:pStyle w:val="HTML"/>
            </w:pPr>
            <w:r w:rsidRPr="006D6687">
              <w:t>слива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50</w:t>
            </w:r>
          </w:p>
        </w:tc>
        <w:tc>
          <w:tcPr>
            <w:tcW w:w="8332" w:type="dxa"/>
          </w:tcPr>
          <w:p w:rsidR="008E6F9C" w:rsidRPr="006D6687" w:rsidRDefault="008E6F9C" w:rsidP="00AE3CEC">
            <w:pPr>
              <w:pStyle w:val="HTML"/>
            </w:pPr>
            <w:r w:rsidRPr="006D6687">
              <w:t>яблоко</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51</w:t>
            </w:r>
          </w:p>
        </w:tc>
        <w:tc>
          <w:tcPr>
            <w:tcW w:w="8332" w:type="dxa"/>
          </w:tcPr>
          <w:p w:rsidR="008E6F9C" w:rsidRPr="006D6687" w:rsidRDefault="008E6F9C" w:rsidP="00AE3CEC">
            <w:pPr>
              <w:pStyle w:val="HTML"/>
            </w:pPr>
            <w:r w:rsidRPr="006D6687">
              <w:t>Оранжевый фрукт</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52</w:t>
            </w:r>
          </w:p>
        </w:tc>
        <w:tc>
          <w:tcPr>
            <w:tcW w:w="8332" w:type="dxa"/>
          </w:tcPr>
          <w:p w:rsidR="008E6F9C" w:rsidRPr="006D6687" w:rsidRDefault="008E6F9C" w:rsidP="00AE3CEC">
            <w:pPr>
              <w:pStyle w:val="HTML"/>
            </w:pPr>
            <w:r w:rsidRPr="006D6687">
              <w:t>банан</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53</w:t>
            </w:r>
          </w:p>
        </w:tc>
        <w:tc>
          <w:tcPr>
            <w:tcW w:w="8332" w:type="dxa"/>
          </w:tcPr>
          <w:p w:rsidR="008E6F9C" w:rsidRPr="006D6687" w:rsidRDefault="008E6F9C" w:rsidP="00AE3CEC">
            <w:pPr>
              <w:pStyle w:val="HTML"/>
            </w:pPr>
            <w:r w:rsidRPr="006D6687">
              <w:t>мандарин</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54</w:t>
            </w:r>
          </w:p>
        </w:tc>
        <w:tc>
          <w:tcPr>
            <w:tcW w:w="8332" w:type="dxa"/>
          </w:tcPr>
          <w:p w:rsidR="008E6F9C" w:rsidRPr="006D6687" w:rsidRDefault="008E6F9C" w:rsidP="00AE3CEC">
            <w:pPr>
              <w:pStyle w:val="HTML"/>
            </w:pPr>
            <w:r w:rsidRPr="006D6687">
              <w:t>Фруктовый сок</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55</w:t>
            </w:r>
          </w:p>
        </w:tc>
        <w:tc>
          <w:tcPr>
            <w:tcW w:w="8332" w:type="dxa"/>
          </w:tcPr>
          <w:p w:rsidR="008E6F9C" w:rsidRPr="006D6687" w:rsidRDefault="008E6F9C" w:rsidP="00AE3CEC">
            <w:pPr>
              <w:pStyle w:val="HTML"/>
            </w:pPr>
            <w:r w:rsidRPr="006D6687">
              <w:t>  уксус</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56</w:t>
            </w:r>
          </w:p>
        </w:tc>
        <w:tc>
          <w:tcPr>
            <w:tcW w:w="8332" w:type="dxa"/>
          </w:tcPr>
          <w:p w:rsidR="008E6F9C" w:rsidRPr="006D6687" w:rsidRDefault="008E6F9C" w:rsidP="00AE3CEC">
            <w:pPr>
              <w:pStyle w:val="HTML"/>
            </w:pPr>
            <w:r w:rsidRPr="006D6687">
              <w:t>Перец черный молотый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57</w:t>
            </w:r>
          </w:p>
        </w:tc>
        <w:tc>
          <w:tcPr>
            <w:tcW w:w="8332" w:type="dxa"/>
          </w:tcPr>
          <w:p w:rsidR="008E6F9C" w:rsidRPr="006D6687" w:rsidRDefault="008E6F9C" w:rsidP="008E6F9C">
            <w:pPr>
              <w:pStyle w:val="HTML"/>
            </w:pPr>
            <w:r w:rsidRPr="006D6687">
              <w:t xml:space="preserve">Перец красный молотый </w:t>
            </w:r>
          </w:p>
        </w:tc>
      </w:tr>
    </w:tbl>
    <w:p w:rsidR="00D27C08" w:rsidRPr="006D6687" w:rsidRDefault="00D27C08" w:rsidP="001D1F0F">
      <w:pPr>
        <w:pStyle w:val="23"/>
        <w:widowControl w:val="0"/>
        <w:spacing w:line="240" w:lineRule="auto"/>
        <w:ind w:firstLine="567"/>
        <w:rPr>
          <w:rFonts w:ascii="GHEA Grapalat" w:hAnsi="GHEA Grapalat"/>
          <w:i/>
        </w:rPr>
      </w:pPr>
    </w:p>
    <w:p w:rsidR="00D27C08" w:rsidRPr="006D6687" w:rsidRDefault="00D27C08" w:rsidP="001D1F0F">
      <w:pPr>
        <w:pStyle w:val="23"/>
        <w:widowControl w:val="0"/>
        <w:spacing w:line="240" w:lineRule="auto"/>
        <w:ind w:firstLine="567"/>
        <w:rPr>
          <w:rFonts w:ascii="GHEA Grapalat" w:hAnsi="GHEA Grapalat"/>
          <w:i/>
        </w:rPr>
      </w:pPr>
    </w:p>
    <w:p w:rsidR="00096865" w:rsidRPr="006D6687" w:rsidRDefault="00D27C08" w:rsidP="001D1F0F">
      <w:pPr>
        <w:pStyle w:val="23"/>
        <w:widowControl w:val="0"/>
        <w:spacing w:line="240" w:lineRule="auto"/>
        <w:ind w:firstLine="567"/>
        <w:rPr>
          <w:rFonts w:ascii="GHEA Grapalat" w:hAnsi="GHEA Grapalat"/>
          <w:i/>
        </w:rPr>
      </w:pPr>
      <w:r w:rsidRPr="006D6687">
        <w:rPr>
          <w:rFonts w:ascii="GHEA Grapalat" w:hAnsi="GHEA Grapalat"/>
          <w:i/>
        </w:rPr>
        <w:br w:type="textWrapping" w:clear="all"/>
      </w:r>
      <w:r w:rsidR="00816505"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D6687">
        <w:rPr>
          <w:rFonts w:ascii="GHEA Grapalat" w:hAnsi="GHEA Grapalat"/>
          <w:i/>
        </w:rPr>
        <w:t xml:space="preserve">6 </w:t>
      </w:r>
      <w:r w:rsidR="00816505" w:rsidRPr="006D6687">
        <w:rPr>
          <w:rFonts w:ascii="GHEA Grapalat" w:hAnsi="GHEA Grapalat"/>
          <w:i/>
        </w:rPr>
        <w:t>к настоящему Приглашению.</w:t>
      </w:r>
    </w:p>
    <w:p w:rsidR="0085236E" w:rsidRPr="006D6687" w:rsidRDefault="00845AA5" w:rsidP="001D1F0F">
      <w:pPr>
        <w:pStyle w:val="23"/>
        <w:widowControl w:val="0"/>
        <w:spacing w:line="240" w:lineRule="auto"/>
        <w:ind w:firstLine="0"/>
        <w:rPr>
          <w:rFonts w:ascii="GHEA Grapalat" w:hAnsi="GHEA Grapalat"/>
          <w:i/>
        </w:rPr>
      </w:pPr>
      <w:r w:rsidRPr="006D668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6D6687" w:rsidTr="001D1F0F">
        <w:trPr>
          <w:jc w:val="center"/>
        </w:trPr>
        <w:tc>
          <w:tcPr>
            <w:tcW w:w="8818" w:type="dxa"/>
            <w:gridSpan w:val="2"/>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Предоставление предоплаты</w:t>
            </w:r>
          </w:p>
        </w:tc>
      </w:tr>
      <w:tr w:rsidR="0085236E" w:rsidRPr="006D6687" w:rsidTr="001D1F0F">
        <w:trPr>
          <w:jc w:val="center"/>
        </w:trPr>
        <w:tc>
          <w:tcPr>
            <w:tcW w:w="5042" w:type="dxa"/>
            <w:vAlign w:val="center"/>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максимальный размер (драмы РА)</w:t>
            </w:r>
          </w:p>
        </w:tc>
        <w:tc>
          <w:tcPr>
            <w:tcW w:w="3776" w:type="dxa"/>
            <w:vAlign w:val="center"/>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срок (месяц, год)</w:t>
            </w:r>
          </w:p>
        </w:tc>
      </w:tr>
      <w:tr w:rsidR="0085236E" w:rsidRPr="006D6687" w:rsidTr="001D1F0F">
        <w:trPr>
          <w:jc w:val="center"/>
        </w:trPr>
        <w:tc>
          <w:tcPr>
            <w:tcW w:w="5042" w:type="dxa"/>
          </w:tcPr>
          <w:p w:rsidR="0085236E" w:rsidRPr="006D6687" w:rsidRDefault="00B37AB6" w:rsidP="00B46D58">
            <w:pPr>
              <w:widowControl w:val="0"/>
              <w:spacing w:after="120"/>
              <w:jc w:val="center"/>
              <w:rPr>
                <w:rFonts w:ascii="GHEA Grapalat" w:hAnsi="GHEA Grapalat"/>
                <w:i/>
                <w:sz w:val="20"/>
                <w:szCs w:val="20"/>
                <w:lang w:val="en-US"/>
              </w:rPr>
            </w:pPr>
            <w:r w:rsidRPr="006D6687">
              <w:rPr>
                <w:rFonts w:ascii="GHEA Grapalat" w:hAnsi="GHEA Grapalat"/>
                <w:i/>
                <w:sz w:val="20"/>
                <w:szCs w:val="20"/>
                <w:lang w:val="en-US"/>
              </w:rPr>
              <w:t>-----------------------</w:t>
            </w:r>
          </w:p>
        </w:tc>
        <w:tc>
          <w:tcPr>
            <w:tcW w:w="3776" w:type="dxa"/>
          </w:tcPr>
          <w:p w:rsidR="0085236E" w:rsidRPr="006D6687" w:rsidRDefault="00B37AB6" w:rsidP="00B46D58">
            <w:pPr>
              <w:widowControl w:val="0"/>
              <w:spacing w:after="120"/>
              <w:jc w:val="center"/>
              <w:rPr>
                <w:rFonts w:ascii="GHEA Grapalat" w:hAnsi="GHEA Grapalat"/>
                <w:i/>
                <w:sz w:val="20"/>
                <w:szCs w:val="20"/>
                <w:lang w:val="en-US"/>
              </w:rPr>
            </w:pPr>
            <w:r w:rsidRPr="006D6687">
              <w:rPr>
                <w:rFonts w:ascii="GHEA Grapalat" w:hAnsi="GHEA Grapalat"/>
                <w:i/>
                <w:sz w:val="20"/>
                <w:szCs w:val="20"/>
                <w:lang w:val="en-US"/>
              </w:rPr>
              <w:t>---------------------------</w:t>
            </w:r>
          </w:p>
        </w:tc>
      </w:tr>
      <w:tr w:rsidR="0085236E" w:rsidRPr="006D6687" w:rsidTr="001D1F0F">
        <w:trPr>
          <w:jc w:val="center"/>
        </w:trPr>
        <w:tc>
          <w:tcPr>
            <w:tcW w:w="5042" w:type="dxa"/>
          </w:tcPr>
          <w:p w:rsidR="0085236E" w:rsidRPr="006D6687" w:rsidRDefault="0085236E" w:rsidP="00B46D58">
            <w:pPr>
              <w:widowControl w:val="0"/>
              <w:spacing w:after="120"/>
              <w:jc w:val="center"/>
              <w:rPr>
                <w:rFonts w:ascii="GHEA Grapalat" w:hAnsi="GHEA Grapalat"/>
                <w:i/>
                <w:sz w:val="20"/>
                <w:szCs w:val="20"/>
              </w:rPr>
            </w:pPr>
          </w:p>
        </w:tc>
        <w:tc>
          <w:tcPr>
            <w:tcW w:w="3776" w:type="dxa"/>
          </w:tcPr>
          <w:p w:rsidR="0085236E" w:rsidRPr="006D6687" w:rsidRDefault="0085236E" w:rsidP="00B46D58">
            <w:pPr>
              <w:widowControl w:val="0"/>
              <w:spacing w:after="120"/>
              <w:jc w:val="center"/>
              <w:rPr>
                <w:rFonts w:ascii="GHEA Grapalat" w:hAnsi="GHEA Grapalat"/>
                <w:i/>
                <w:sz w:val="20"/>
                <w:szCs w:val="20"/>
              </w:rPr>
            </w:pPr>
          </w:p>
        </w:tc>
      </w:tr>
    </w:tbl>
    <w:p w:rsidR="00096865" w:rsidRPr="006D6687" w:rsidRDefault="0085236E" w:rsidP="00D746CA">
      <w:pPr>
        <w:pStyle w:val="23"/>
        <w:widowControl w:val="0"/>
        <w:spacing w:after="160" w:line="240" w:lineRule="auto"/>
        <w:ind w:firstLine="567"/>
        <w:rPr>
          <w:rFonts w:ascii="GHEA Grapalat" w:hAnsi="GHEA Grapalat"/>
          <w:i/>
        </w:rPr>
      </w:pPr>
      <w:r w:rsidRPr="006D668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6D6687">
        <w:rPr>
          <w:rFonts w:ascii="GHEA Grapalat" w:hAnsi="GHEA Grapalat"/>
          <w:i/>
        </w:rPr>
        <w:t xml:space="preserve">5 </w:t>
      </w:r>
      <w:r w:rsidRPr="006D6687">
        <w:rPr>
          <w:rFonts w:ascii="GHEA Grapalat" w:hAnsi="GHEA Grapalat"/>
          <w:i/>
        </w:rPr>
        <w:t>части 1 настоящего Приглашения, а</w:t>
      </w:r>
      <w:r w:rsidR="00090699" w:rsidRPr="006D6687">
        <w:rPr>
          <w:rFonts w:ascii="Courier New" w:hAnsi="Courier New" w:cs="Courier New"/>
          <w:i/>
          <w:lang w:val="en-US"/>
        </w:rPr>
        <w:t> </w:t>
      </w:r>
      <w:r w:rsidRPr="006D6687">
        <w:rPr>
          <w:rFonts w:ascii="GHEA Grapalat" w:hAnsi="GHEA Grapalat"/>
          <w:i/>
        </w:rPr>
        <w:t>погашение предоплаты будет осуществлено в порядке, установленном заключаемым договором.</w:t>
      </w:r>
      <w:r w:rsidR="00AA7117" w:rsidRPr="006D6687">
        <w:rPr>
          <w:rFonts w:ascii="GHEA Grapalat" w:hAnsi="GHEA Grapalat"/>
          <w:i/>
        </w:rPr>
        <w:t xml:space="preserve"> </w:t>
      </w: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w:t>
      </w:r>
      <w:r w:rsidRPr="006D6687">
        <w:rPr>
          <w:rFonts w:ascii="GHEA Grapalat" w:hAnsi="GHEA Grapalat"/>
          <w:i/>
          <w:sz w:val="20"/>
          <w:szCs w:val="20"/>
        </w:rPr>
        <w:lastRenderedPageBreak/>
        <w:t>(одними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w:t>
      </w:r>
      <w:r w:rsidRPr="006D6687">
        <w:rPr>
          <w:rFonts w:ascii="GHEA Grapalat" w:hAnsi="GHEA Grapalat"/>
          <w:i/>
          <w:sz w:val="20"/>
          <w:szCs w:val="20"/>
        </w:rPr>
        <w:lastRenderedPageBreak/>
        <w:t xml:space="preserve">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r w:rsidR="00F9791A" w:rsidRPr="006D6687">
        <w:rPr>
          <w:rFonts w:ascii="GHEA Grapalat" w:hAnsi="GHEA Grapalat"/>
          <w:i/>
          <w:sz w:val="20"/>
          <w:szCs w:val="20"/>
        </w:rPr>
        <w:t>ое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Участник может подать заявку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F10AF3" w:rsidRPr="006D6687">
        <w:rPr>
          <w:rFonts w:ascii="GHEA Grapalat" w:hAnsi="GHEA Grapalat"/>
          <w:i/>
          <w:lang w:eastAsia="en-US" w:bidi="ar-SA"/>
        </w:rPr>
        <w:t>Араратский область  РА, о.Абовя</w:t>
      </w:r>
      <w:r w:rsidR="00536581" w:rsidRPr="006D6687">
        <w:rPr>
          <w:rFonts w:ascii="GHEA Grapalat" w:hAnsi="GHEA Grapalat"/>
          <w:i/>
          <w:lang w:eastAsia="en-US" w:bidi="ar-SA"/>
        </w:rPr>
        <w:t xml:space="preserve">н </w:t>
      </w:r>
      <w:r w:rsidR="001D1F0F" w:rsidRPr="006D6687">
        <w:rPr>
          <w:rFonts w:ascii="GHEA Grapalat" w:hAnsi="GHEA Grapalat"/>
          <w:i/>
          <w:lang w:eastAsia="en-US" w:bidi="ar-SA"/>
        </w:rPr>
        <w:t xml:space="preserve">улица </w:t>
      </w:r>
      <w:r w:rsidR="00F10AF3" w:rsidRPr="006D6687">
        <w:rPr>
          <w:rFonts w:ascii="GHEA Grapalat" w:hAnsi="GHEA Grapalat"/>
          <w:i/>
          <w:lang w:eastAsia="en-US" w:bidi="ar-SA"/>
        </w:rPr>
        <w:t>Терлерян 1/1</w:t>
      </w:r>
      <w:r w:rsidR="00941000" w:rsidRPr="006D6687">
        <w:rPr>
          <w:rFonts w:ascii="GHEA Grapalat" w:hAnsi="GHEA Grapalat"/>
          <w:i/>
          <w:lang w:eastAsia="en-US" w:bidi="ar-SA"/>
        </w:rPr>
        <w:t xml:space="preserve">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F438B8" w:rsidRPr="00F438B8">
        <w:rPr>
          <w:rFonts w:ascii="GHEA Grapalat" w:hAnsi="GHEA Grapalat"/>
          <w:i/>
        </w:rPr>
        <w:t>3</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r w:rsidR="00B10C2A" w:rsidRPr="006D6687">
        <w:rPr>
          <w:rFonts w:ascii="GHEA Grapalat" w:hAnsi="GHEA Grapalat"/>
          <w:i/>
        </w:rPr>
        <w:t>Г.Оганнисян</w:t>
      </w:r>
      <w:r w:rsidRPr="006D6687">
        <w:rPr>
          <w:rFonts w:ascii="GHEA Grapalat" w:hAnsi="GHEA Grapalat"/>
          <w:i/>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w:t>
      </w:r>
      <w:r w:rsidRPr="006D6687">
        <w:rPr>
          <w:rFonts w:ascii="GHEA Grapalat" w:hAnsi="GHEA Grapalat"/>
          <w:i/>
        </w:rPr>
        <w:lastRenderedPageBreak/>
        <w:t>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6D6687">
        <w:rPr>
          <w:rFonts w:ascii="GHEA Grapalat" w:hAnsi="GHEA Grapalat"/>
          <w:i/>
          <w:sz w:val="20"/>
          <w:szCs w:val="20"/>
        </w:rPr>
        <w:t>,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6D6687">
        <w:rPr>
          <w:rFonts w:ascii="GHEA Grapalat" w:hAnsi="GHEA Grapalat"/>
          <w:i/>
          <w:sz w:val="20"/>
        </w:rPr>
        <w:t>-</w:t>
      </w:r>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а.графы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б.между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е. в суммах, заполненных буквами в графах ценового пред</w:t>
      </w:r>
      <w:r w:rsidR="00413595" w:rsidRPr="006D6687">
        <w:rPr>
          <w:rFonts w:ascii="GHEA Grapalat" w:hAnsi="GHEA Grapalat"/>
          <w:i/>
          <w:sz w:val="20"/>
        </w:rPr>
        <w:t>ложения, лумы указаны в цифрах.</w:t>
      </w:r>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D6687" w:rsidRDefault="00096865"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r w:rsidR="00D746CA" w:rsidRPr="006D6687">
        <w:rPr>
          <w:rFonts w:ascii="GHEA Grapalat" w:hAnsi="GHEA Grapalat"/>
          <w:i/>
        </w:rPr>
        <w:t>о</w:t>
      </w:r>
      <w:r w:rsidRPr="006D6687">
        <w:rPr>
          <w:rFonts w:ascii="GHEA Grapalat" w:hAnsi="GHEA Grapalat"/>
          <w:i/>
        </w:rPr>
        <w:t>й день в "</w:t>
      </w:r>
      <w:r w:rsidR="00BB3286" w:rsidRPr="006D6687">
        <w:rPr>
          <w:rFonts w:ascii="GHEA Grapalat" w:hAnsi="GHEA Grapalat"/>
          <w:i/>
        </w:rPr>
        <w:t>1</w:t>
      </w:r>
      <w:r w:rsidR="00F438B8" w:rsidRPr="00F438B8">
        <w:rPr>
          <w:rFonts w:ascii="GHEA Grapalat" w:hAnsi="GHEA Grapalat"/>
          <w:i/>
        </w:rPr>
        <w:t>3</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r w:rsidR="00576D5D" w:rsidRPr="006D6687">
        <w:rPr>
          <w:rFonts w:ascii="GHEA Grapalat" w:hAnsi="GHEA Grapalat"/>
          <w:i/>
          <w:sz w:val="20"/>
          <w:szCs w:val="20"/>
        </w:rPr>
        <w:t>1) председатель комиссии (председательствующий на заседании)</w:t>
      </w:r>
      <w:bookmarkStart w:id="1" w:name="_GoBack"/>
      <w:bookmarkEnd w:id="1"/>
      <w:r w:rsidR="00576D5D" w:rsidRPr="006D6687">
        <w:rPr>
          <w:rFonts w:ascii="GHEA Grapalat" w:hAnsi="GHEA Grapalat"/>
          <w:i/>
          <w:sz w:val="20"/>
          <w:szCs w:val="20"/>
        </w:rPr>
        <w:t xml:space="preserve">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r w:rsidR="00576D5D" w:rsidRPr="006D668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r w:rsidRPr="006D668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семдесять пять</w:t>
      </w:r>
      <w:r w:rsidRPr="006D6687">
        <w:rPr>
          <w:rFonts w:ascii="GHEA Grapalat" w:hAnsi="GHEA Grapalat"/>
          <w:i/>
          <w:sz w:val="20"/>
          <w:szCs w:val="20"/>
        </w:rPr>
        <w:t xml:space="preserve"> лотов</w:t>
      </w:r>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xml:space="preserve">, за исключением случая, </w:t>
      </w:r>
      <w:r w:rsidR="00550A62" w:rsidRPr="006D6687">
        <w:rPr>
          <w:rFonts w:ascii="GHEA Grapalat" w:hAnsi="GHEA Grapalat"/>
          <w:i/>
          <w:sz w:val="20"/>
          <w:szCs w:val="20"/>
        </w:rPr>
        <w:lastRenderedPageBreak/>
        <w:t>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D6687">
        <w:rPr>
          <w:rFonts w:ascii="GHEA Grapalat" w:hAnsi="GHEA Grapalat"/>
          <w:i/>
          <w:sz w:val="20"/>
        </w:rPr>
        <w:t>.</w:t>
      </w:r>
      <w:r w:rsidRPr="006D668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а.для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в.переговоры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 xml:space="preserve">или если наименьшие цены равны, </w:t>
      </w:r>
      <w:r w:rsidR="009B6D58" w:rsidRPr="006D6687">
        <w:rPr>
          <w:rFonts w:ascii="GHEA Grapalat" w:hAnsi="GHEA Grapalat"/>
          <w:i/>
          <w:sz w:val="20"/>
        </w:rPr>
        <w:lastRenderedPageBreak/>
        <w:t>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 ,,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заявок, в заявке 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заявки</w:t>
      </w:r>
      <w:r w:rsidR="00855622" w:rsidRPr="006D6687">
        <w:rPr>
          <w:rFonts w:ascii="GHEA Grapalat" w:hAnsi="GHEA Grapalat" w:cs="Sylfaen"/>
          <w:i/>
          <w:sz w:val="20"/>
        </w:rPr>
        <w:t>.</w:t>
      </w:r>
      <w:r w:rsidR="003B3E74" w:rsidRPr="006D668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.Не позднее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 xml:space="preserve">. 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lastRenderedPageBreak/>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r w:rsidR="00A31DCA" w:rsidRPr="006D668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комиссии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признается участник занявший 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lastRenderedPageBreak/>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Размер обеспечения квалификации равен размеру ценового предложения отобранного участника.</w:t>
      </w:r>
      <w:r w:rsidR="001647D2" w:rsidRPr="006D6687">
        <w:rPr>
          <w:rFonts w:ascii="GHEA Grapalat" w:hAnsi="GHEA Grapalat"/>
          <w:i/>
        </w:rPr>
        <w:t xml:space="preserve">Обеспечение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в одностороннем порядке утвержденного 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r w:rsidR="008F1F9B" w:rsidRPr="006D6687">
        <w:rPr>
          <w:rFonts w:ascii="GHEA Grapalat" w:hAnsi="GHEA Grapalat" w:cs="Sylfaen"/>
          <w:i/>
          <w:sz w:val="20"/>
          <w:szCs w:val="20"/>
        </w:rPr>
        <w:t>по</w:t>
      </w:r>
      <w:r w:rsidRPr="006D6687">
        <w:rPr>
          <w:rFonts w:ascii="GHEA Grapalat" w:hAnsi="GHEA Grapalat" w:cs="Sylfaen"/>
          <w:i/>
          <w:sz w:val="20"/>
          <w:szCs w:val="20"/>
        </w:rPr>
        <w:t xml:space="preserve"> более чем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r w:rsidR="00740EF5" w:rsidRPr="006D6687">
        <w:rPr>
          <w:rFonts w:ascii="GHEA Grapalat" w:hAnsi="GHEA Grapalat"/>
          <w:i/>
          <w:sz w:val="20"/>
          <w:szCs w:val="20"/>
        </w:rPr>
        <w:t>по</w:t>
      </w:r>
      <w:r w:rsidRPr="006D6687">
        <w:rPr>
          <w:rFonts w:ascii="GHEA Grapalat" w:hAnsi="GHEA Grapalat"/>
          <w:i/>
          <w:sz w:val="20"/>
          <w:szCs w:val="20"/>
        </w:rPr>
        <w:t xml:space="preserve"> более чем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и общая цена заключаемого с последним договора превышает 10 млн. драмов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r w:rsidR="00251CF9" w:rsidRPr="006D6687">
        <w:rPr>
          <w:rFonts w:ascii="GHEA Grapalat" w:hAnsi="GHEA Grapalat"/>
          <w:i/>
          <w:sz w:val="20"/>
          <w:szCs w:val="20"/>
        </w:rPr>
        <w:t xml:space="preserve"> </w:t>
      </w:r>
      <w:r w:rsidR="0076763C" w:rsidRPr="006D668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lastRenderedPageBreak/>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lastRenderedPageBreak/>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D668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а.запретить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lastRenderedPageBreak/>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обороны и национальной безопасности, необходимо продолжить процесс закупки.</w:t>
      </w:r>
      <w:r w:rsidR="00996C19" w:rsidRPr="006D6687">
        <w:rPr>
          <w:rFonts w:ascii="GHEA Grapalat" w:hAnsi="GHEA Grapalat"/>
          <w:i/>
          <w:sz w:val="20"/>
          <w:szCs w:val="20"/>
        </w:rPr>
        <w:t xml:space="preserve">Лицо,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ЗАЯВКИ НА  ЗАЯВОК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заявление</w:t>
      </w:r>
      <w:r w:rsidR="00EB3C28" w:rsidRPr="006D6687">
        <w:rPr>
          <w:rFonts w:ascii="GHEA Grapalat" w:hAnsi="GHEA Grapalat"/>
          <w:i/>
          <w:sz w:val="20"/>
          <w:szCs w:val="20"/>
        </w:rPr>
        <w:t>--объявлени</w:t>
      </w:r>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утвержденн</w:t>
      </w:r>
      <w:r w:rsidRPr="006D6687">
        <w:rPr>
          <w:rFonts w:ascii="GHEA Grapalat" w:hAnsi="GHEA Grapalat"/>
          <w:i/>
          <w:sz w:val="20"/>
          <w:szCs w:val="20"/>
          <w:lang w:val="en-US"/>
        </w:rPr>
        <w:t>o</w:t>
      </w:r>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lastRenderedPageBreak/>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r w:rsidRPr="006D668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соответственно слова "оригинал" и </w:t>
      </w:r>
      <w:r w:rsidR="00A475A5" w:rsidRPr="00F438B8">
        <w:rPr>
          <w:rFonts w:ascii="GHEA Grapalat" w:hAnsi="GHEA Grapalat"/>
          <w:i/>
          <w:sz w:val="20"/>
          <w:szCs w:val="20"/>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8A7430" w:rsidRPr="006D6687" w:rsidRDefault="008A7430" w:rsidP="00B10C2A">
      <w:pPr>
        <w:pStyle w:val="norm"/>
        <w:widowControl w:val="0"/>
        <w:spacing w:line="240" w:lineRule="auto"/>
        <w:ind w:firstLine="284"/>
        <w:jc w:val="right"/>
        <w:rPr>
          <w:rFonts w:ascii="GHEA Grapalat" w:hAnsi="GHEA Grapalat"/>
          <w:b/>
          <w:sz w:val="24"/>
          <w:szCs w:val="24"/>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F438B8" w:rsidRDefault="00941000" w:rsidP="00B10C2A">
      <w:pPr>
        <w:pStyle w:val="norm"/>
        <w:widowControl w:val="0"/>
        <w:spacing w:line="240" w:lineRule="auto"/>
        <w:ind w:firstLine="284"/>
        <w:jc w:val="right"/>
        <w:rPr>
          <w:rFonts w:ascii="GHEA Grapalat" w:hAnsi="GHEA Grapalat"/>
          <w:b/>
          <w:sz w:val="20"/>
        </w:rPr>
      </w:pPr>
    </w:p>
    <w:p w:rsidR="00A475A5" w:rsidRPr="00F438B8" w:rsidRDefault="00A475A5" w:rsidP="00B10C2A">
      <w:pPr>
        <w:pStyle w:val="norm"/>
        <w:widowControl w:val="0"/>
        <w:spacing w:line="240" w:lineRule="auto"/>
        <w:ind w:firstLine="284"/>
        <w:jc w:val="right"/>
        <w:rPr>
          <w:rFonts w:ascii="GHEA Grapalat" w:hAnsi="GHEA Grapalat"/>
          <w:b/>
          <w:sz w:val="20"/>
        </w:rPr>
      </w:pPr>
    </w:p>
    <w:p w:rsidR="00A475A5" w:rsidRPr="00F438B8" w:rsidRDefault="00A475A5" w:rsidP="00B10C2A">
      <w:pPr>
        <w:pStyle w:val="norm"/>
        <w:widowControl w:val="0"/>
        <w:spacing w:line="240" w:lineRule="auto"/>
        <w:ind w:firstLine="284"/>
        <w:jc w:val="right"/>
        <w:rPr>
          <w:rFonts w:ascii="GHEA Grapalat" w:hAnsi="GHEA Grapalat"/>
          <w:b/>
          <w:sz w:val="20"/>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10C2A" w:rsidRPr="006D6687" w:rsidRDefault="00B2572B" w:rsidP="00B10C2A">
      <w:pPr>
        <w:pStyle w:val="a3"/>
        <w:spacing w:line="240" w:lineRule="auto"/>
        <w:jc w:val="right"/>
        <w:rPr>
          <w:rFonts w:ascii="GHEA Grapalat" w:hAnsi="GHEA Grapalat"/>
          <w:b/>
          <w:i w:val="0"/>
          <w:lang w:eastAsia="en-US" w:bidi="ar-SA"/>
        </w:rPr>
      </w:pPr>
      <w:r w:rsidRPr="006D6687">
        <w:rPr>
          <w:rFonts w:ascii="GHEA Grapalat" w:hAnsi="GHEA Grapalat"/>
          <w:b/>
        </w:rPr>
        <w:t>к</w:t>
      </w:r>
      <w:r w:rsidR="00B10C2A" w:rsidRPr="006D6687">
        <w:rPr>
          <w:rFonts w:ascii="GHEA Grapalat" w:hAnsi="GHEA Grapalat"/>
          <w:b/>
        </w:rPr>
        <w:t xml:space="preserve"> Приглашению запросе катировок</w:t>
      </w:r>
      <w:r w:rsidR="00123294"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B2572B" w:rsidRPr="006D6687" w:rsidRDefault="00B2572B" w:rsidP="00B46D58">
      <w:pPr>
        <w:pStyle w:val="31"/>
        <w:widowControl w:val="0"/>
        <w:spacing w:after="160" w:line="240" w:lineRule="auto"/>
        <w:jc w:val="right"/>
        <w:rPr>
          <w:rFonts w:ascii="GHEA Grapalat" w:hAnsi="GHEA Grapalat" w:cs="Arial"/>
          <w:b/>
          <w:sz w:val="24"/>
          <w:szCs w:val="24"/>
        </w:rPr>
      </w:pP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ЗАЯВЛЕНИЕ</w:t>
      </w:r>
      <w:r w:rsidR="00350210" w:rsidRPr="006D6687">
        <w:rPr>
          <w:rFonts w:ascii="GHEA Grapalat" w:hAnsi="GHEA Grapalat"/>
          <w:b/>
          <w:sz w:val="20"/>
          <w:szCs w:val="20"/>
        </w:rPr>
        <w:t>-</w:t>
      </w:r>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на участие в запросе катировок</w:t>
      </w:r>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желает участвовать в лоте (лотах)_______________________________ объявленного</w:t>
      </w:r>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10C2A" w:rsidRPr="006D6687" w:rsidRDefault="00374F4A" w:rsidP="00B10C2A">
      <w:pPr>
        <w:pStyle w:val="a3"/>
        <w:spacing w:after="160" w:line="240" w:lineRule="auto"/>
        <w:jc w:val="center"/>
        <w:rPr>
          <w:rFonts w:ascii="GHEA Grapalat" w:hAnsi="GHEA Grapalat"/>
          <w:b/>
          <w:i w:val="0"/>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374F4A" w:rsidRPr="006D6687" w:rsidRDefault="00B10C2A" w:rsidP="00B10C2A">
      <w:pPr>
        <w:spacing w:after="160"/>
        <w:jc w:val="both"/>
        <w:rPr>
          <w:rFonts w:ascii="GHEA Grapalat" w:hAnsi="GHEA Grapalat"/>
          <w:sz w:val="16"/>
          <w:szCs w:val="16"/>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r w:rsidRPr="006D6687">
        <w:rPr>
          <w:rFonts w:ascii="GHEA Grapalat" w:hAnsi="GHEA Grapalat"/>
          <w:sz w:val="20"/>
          <w:szCs w:val="20"/>
        </w:rPr>
        <w:t xml:space="preserve">запросе катировок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Настоящим _________________________________объявляет и подтверждает,что:</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F10AF3" w:rsidRPr="006D6687" w:rsidRDefault="006B3E56" w:rsidP="00F10AF3">
      <w:pPr>
        <w:pStyle w:val="a3"/>
        <w:spacing w:after="160" w:line="240" w:lineRule="auto"/>
        <w:rPr>
          <w:rFonts w:ascii="GHEA Grapalat" w:hAnsi="GHEA Grapalat"/>
          <w:b/>
          <w:lang w:eastAsia="en-US" w:bidi="ar-SA"/>
        </w:rPr>
      </w:pPr>
      <w:r w:rsidRPr="006D6687">
        <w:rPr>
          <w:rFonts w:ascii="GHEA Grapalat" w:hAnsi="GHEA Grapalat"/>
          <w:i w:val="0"/>
        </w:rPr>
        <w:t>удовлетворяет</w:t>
      </w:r>
      <w:r w:rsidRPr="006D6687">
        <w:rPr>
          <w:rFonts w:ascii="GHEA Grapalat" w:hAnsi="GHEA Grapalat"/>
          <w:i w:val="0"/>
          <w:spacing w:val="-4"/>
        </w:rPr>
        <w:t xml:space="preserve"> требованиям к праву участия установленным приглашением на </w:t>
      </w:r>
      <w:r w:rsidR="00B10C2A" w:rsidRPr="006D6687">
        <w:rPr>
          <w:rFonts w:ascii="GHEA Grapalat" w:hAnsi="GHEA Grapalat"/>
          <w:i w:val="0"/>
        </w:rPr>
        <w:t xml:space="preserve"> запросе катировок  </w:t>
      </w:r>
      <w:r w:rsidRPr="006D6687">
        <w:rPr>
          <w:rFonts w:ascii="GHEA Grapalat" w:hAnsi="GHEA Grapalat"/>
          <w:i w:val="0"/>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6B3E56" w:rsidRPr="006D6687" w:rsidRDefault="00A90FCD" w:rsidP="00F10AF3">
      <w:pPr>
        <w:pStyle w:val="a3"/>
        <w:spacing w:after="160" w:line="240" w:lineRule="auto"/>
        <w:rPr>
          <w:rFonts w:ascii="GHEA Grapalat" w:hAnsi="GHEA Grapalat" w:cs="Arial"/>
        </w:rPr>
      </w:pPr>
      <w:r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B10C2A"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 xml:space="preserve">в рамках участия в </w:t>
      </w:r>
      <w:r w:rsidR="00B10C2A" w:rsidRPr="006D6687">
        <w:rPr>
          <w:rFonts w:ascii="GHEA Grapalat" w:hAnsi="GHEA Grapalat"/>
          <w:sz w:val="20"/>
          <w:szCs w:val="20"/>
        </w:rPr>
        <w:t xml:space="preserve">запросе катировок </w:t>
      </w:r>
      <w:r w:rsidR="00305944" w:rsidRPr="006D6687">
        <w:rPr>
          <w:rFonts w:ascii="GHEA Grapalat" w:hAnsi="GHEA Grapalat"/>
          <w:sz w:val="20"/>
          <w:szCs w:val="20"/>
        </w:rPr>
        <w:t xml:space="preserve"> </w:t>
      </w:r>
      <w:r w:rsidRPr="006D6687">
        <w:rPr>
          <w:rFonts w:ascii="GHEA Grapalat" w:hAnsi="GHEA Grapalat"/>
          <w:sz w:val="20"/>
          <w:szCs w:val="20"/>
        </w:rPr>
        <w:t xml:space="preserve">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6B3E56"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катировок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r w:rsidRPr="006D6687">
        <w:rPr>
          <w:rFonts w:ascii="GHEA Grapalat" w:hAnsi="GHEA Grapalat"/>
          <w:i w:val="0"/>
        </w:rPr>
        <w:t>участия взаимосвязанных с ________________ лиц и (или) учрежденных__________</w:t>
      </w:r>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lastRenderedPageBreak/>
        <w:t>организаций, либо организаций, имеющих принадлежащую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F10AF3">
      <w:pPr>
        <w:pStyle w:val="a3"/>
        <w:spacing w:after="160" w:line="240" w:lineRule="auto"/>
        <w:jc w:val="right"/>
        <w:rPr>
          <w:rFonts w:ascii="GHEA Grapalat" w:hAnsi="GHEA Grapalat" w:cs="Arial"/>
          <w:b/>
          <w:sz w:val="24"/>
          <w:szCs w:val="24"/>
        </w:rPr>
      </w:pPr>
      <w:r w:rsidRPr="006D6687">
        <w:rPr>
          <w:rFonts w:ascii="GHEA Grapalat" w:hAnsi="GHEA Grapalat"/>
          <w:b/>
        </w:rPr>
        <w:t xml:space="preserve">к Приглашению на </w:t>
      </w:r>
      <w:r w:rsidR="00B10C2A" w:rsidRPr="006D6687">
        <w:rPr>
          <w:rFonts w:ascii="GHEA Grapalat" w:hAnsi="GHEA Grapalat"/>
          <w:b/>
        </w:rPr>
        <w:t xml:space="preserve">запросе катировок </w:t>
      </w:r>
      <w:r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D043C1" w:rsidRPr="006D6687" w:rsidRDefault="00D043C1" w:rsidP="00D043C1">
      <w:pPr>
        <w:widowControl w:val="0"/>
        <w:spacing w:after="160"/>
        <w:ind w:left="567" w:right="565"/>
        <w:jc w:val="center"/>
        <w:rPr>
          <w:rFonts w:ascii="GHEA Grapalat" w:hAnsi="GHEA Grapalat"/>
          <w:b/>
        </w:rPr>
      </w:pP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катировок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F10AF3" w:rsidP="001E65D1">
      <w:pPr>
        <w:widowControl w:val="0"/>
        <w:spacing w:after="120"/>
        <w:jc w:val="center"/>
        <w:rPr>
          <w:rFonts w:ascii="GHEA Grapalat" w:hAnsi="GHEA Grapalat" w:cs="Arial"/>
          <w:sz w:val="20"/>
          <w:szCs w:val="20"/>
          <w:u w:val="single"/>
        </w:rPr>
      </w:pPr>
      <w:r w:rsidRPr="006D6687">
        <w:rPr>
          <w:rFonts w:ascii="GHEA Grapalat" w:hAnsi="GHEA Grapalat"/>
          <w:b/>
          <w:sz w:val="20"/>
          <w:szCs w:val="20"/>
          <w:lang w:eastAsia="en-US" w:bidi="ar-SA"/>
        </w:rPr>
        <w:t>А</w:t>
      </w:r>
      <w:r w:rsidRPr="006D6687">
        <w:rPr>
          <w:rFonts w:ascii="GHEA Grapalat" w:hAnsi="GHEA Grapalat"/>
          <w:b/>
          <w:sz w:val="20"/>
          <w:szCs w:val="20"/>
          <w:lang w:val="en-US" w:eastAsia="en-US" w:bidi="ar-SA"/>
        </w:rPr>
        <w:t>M</w:t>
      </w:r>
      <w:r w:rsidRPr="006D6687">
        <w:rPr>
          <w:rFonts w:ascii="GHEA Grapalat" w:hAnsi="GHEA Grapalat"/>
          <w:b/>
          <w:sz w:val="20"/>
          <w:szCs w:val="20"/>
          <w:lang w:eastAsia="en-US" w:bidi="ar-SA"/>
        </w:rPr>
        <w:t>АHG-</w:t>
      </w:r>
      <w:r w:rsidRPr="006D6687">
        <w:rPr>
          <w:rFonts w:ascii="GHEA Grapalat" w:hAnsi="GHEA Grapalat"/>
          <w:b/>
          <w:sz w:val="20"/>
          <w:szCs w:val="20"/>
          <w:lang w:val="en-AU" w:eastAsia="en-US" w:bidi="ar-SA"/>
        </w:rPr>
        <w:t>GHAPDZB</w:t>
      </w:r>
      <w:r w:rsidRPr="006D6687">
        <w:rPr>
          <w:rFonts w:ascii="GHEA Grapalat" w:hAnsi="GHEA Grapalat"/>
          <w:b/>
          <w:sz w:val="20"/>
          <w:szCs w:val="20"/>
          <w:lang w:eastAsia="en-US" w:bidi="ar-SA"/>
        </w:rPr>
        <w:t>-19/02</w:t>
      </w:r>
      <w:r w:rsidRPr="006D6687">
        <w:rPr>
          <w:rFonts w:ascii="GHEA Grapalat" w:hAnsi="GHEA Grapalat"/>
          <w:b/>
          <w:lang w:eastAsia="en-US" w:bidi="ar-SA"/>
        </w:rPr>
        <w:t xml:space="preserve">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подпись</w:t>
      </w:r>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B46D58">
      <w:pPr>
        <w:pStyle w:val="31"/>
        <w:widowControl w:val="0"/>
        <w:spacing w:after="160" w:line="240" w:lineRule="auto"/>
        <w:jc w:val="right"/>
        <w:rPr>
          <w:rFonts w:ascii="GHEA Grapalat" w:hAnsi="GHEA Grapalat" w:cs="Arial"/>
          <w:b/>
        </w:rPr>
      </w:pPr>
      <w:r w:rsidRPr="006D6687">
        <w:rPr>
          <w:rFonts w:ascii="GHEA Grapalat" w:hAnsi="GHEA Grapalat"/>
          <w:b/>
        </w:rPr>
        <w:t xml:space="preserve">к Приглашению </w:t>
      </w:r>
      <w:r w:rsidR="00E15766" w:rsidRPr="006D6687">
        <w:rPr>
          <w:rFonts w:ascii="GHEA Grapalat" w:hAnsi="GHEA Grapalat"/>
          <w:b/>
        </w:rPr>
        <w:t xml:space="preserve"> </w:t>
      </w:r>
      <w:r w:rsidR="00B10C2A" w:rsidRPr="006D6687">
        <w:rPr>
          <w:rFonts w:ascii="GHEA Grapalat" w:hAnsi="GHEA Grapalat"/>
          <w:b/>
        </w:rPr>
        <w:t xml:space="preserve">запросе катировок </w:t>
      </w:r>
      <w:r w:rsidR="005744FC"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B2572B" w:rsidRPr="006D6687" w:rsidRDefault="00B2572B" w:rsidP="00B46D58">
      <w:pPr>
        <w:widowControl w:val="0"/>
        <w:spacing w:after="120"/>
        <w:ind w:firstLine="567"/>
        <w:jc w:val="center"/>
        <w:rPr>
          <w:rFonts w:ascii="GHEA Grapalat" w:hAnsi="GHEA Grapalat"/>
        </w:rPr>
      </w:pP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5744FC" w:rsidRPr="006D6687" w:rsidRDefault="00B2572B" w:rsidP="00B46D58">
      <w:pPr>
        <w:widowControl w:val="0"/>
        <w:spacing w:after="160"/>
        <w:ind w:firstLine="567"/>
        <w:jc w:val="both"/>
        <w:rPr>
          <w:rFonts w:ascii="GHEA Grapalat" w:hAnsi="GHEA Grapalat"/>
          <w:sz w:val="20"/>
          <w:szCs w:val="20"/>
        </w:rPr>
      </w:pPr>
      <w:r w:rsidRPr="006D6687">
        <w:rPr>
          <w:rFonts w:ascii="GHEA Grapalat" w:hAnsi="GHEA Grapalat"/>
          <w:spacing w:val="-6"/>
          <w:sz w:val="20"/>
          <w:szCs w:val="20"/>
        </w:rPr>
        <w:t>Рассмотрев</w:t>
      </w:r>
      <w:r w:rsidR="00B10C2A" w:rsidRPr="006D6687">
        <w:rPr>
          <w:rFonts w:ascii="GHEA Grapalat" w:hAnsi="GHEA Grapalat"/>
          <w:spacing w:val="-6"/>
          <w:sz w:val="20"/>
          <w:szCs w:val="20"/>
        </w:rPr>
        <w:t xml:space="preserve"> приглашение на запросе катировок </w:t>
      </w:r>
      <w:r w:rsidRPr="006D6687">
        <w:rPr>
          <w:rFonts w:ascii="GHEA Grapalat" w:hAnsi="GHEA Grapalat"/>
          <w:spacing w:val="-6"/>
          <w:sz w:val="20"/>
          <w:szCs w:val="20"/>
        </w:rPr>
        <w:t xml:space="preserve"> 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r w:rsidRPr="006D6687">
        <w:rPr>
          <w:rFonts w:ascii="GHEA Grapalat" w:hAnsi="GHEA Grapalat"/>
          <w:sz w:val="20"/>
          <w:szCs w:val="20"/>
        </w:rPr>
        <w:t>д</w:t>
      </w:r>
      <w:r w:rsidR="00B2572B" w:rsidRPr="006D668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F10AF3" w:rsidP="00B46D58">
            <w:pPr>
              <w:widowControl w:val="0"/>
              <w:jc w:val="center"/>
              <w:rPr>
                <w:rFonts w:ascii="GHEA Grapalat" w:hAnsi="GHEA Grapalat"/>
                <w:b/>
                <w:bCs/>
                <w:sz w:val="16"/>
                <w:szCs w:val="16"/>
              </w:rPr>
            </w:pPr>
            <w:r w:rsidRPr="006D6687">
              <w:rPr>
                <w:rFonts w:ascii="GHEA Grapalat" w:hAnsi="GHEA Grapalat"/>
                <w:b/>
                <w:sz w:val="16"/>
                <w:szCs w:val="16"/>
              </w:rPr>
              <w:t>57</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D46A54" w:rsidRPr="006D6687" w:rsidRDefault="003D2FE2"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r w:rsidR="00D46A54"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3D2FE2" w:rsidRPr="006D6687" w:rsidRDefault="003D2FE2" w:rsidP="003D2FE2">
      <w:pPr>
        <w:widowControl w:val="0"/>
        <w:spacing w:after="160"/>
        <w:jc w:val="right"/>
        <w:rPr>
          <w:rFonts w:ascii="GHEA Grapalat" w:hAnsi="GHEA Grapalat" w:cs="GHEA Grapalat"/>
          <w:i/>
          <w:sz w:val="22"/>
          <w:szCs w:val="22"/>
        </w:rPr>
      </w:pP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8A7430" w:rsidRPr="006D6687" w:rsidRDefault="008A7430" w:rsidP="00B932B8">
            <w:pPr>
              <w:widowControl w:val="0"/>
              <w:spacing w:after="160"/>
              <w:rPr>
                <w:rFonts w:ascii="GHEA Grapalat" w:hAnsi="GHEA Grapalat"/>
                <w:i/>
                <w:sz w:val="18"/>
                <w:szCs w:val="18"/>
                <w:lang w:eastAsia="en-US" w:bidi="ar-SA"/>
              </w:rPr>
            </w:pPr>
          </w:p>
          <w:p w:rsidR="003D2FE2" w:rsidRPr="006D6687" w:rsidRDefault="00F10AF3" w:rsidP="00B932B8">
            <w:pPr>
              <w:widowControl w:val="0"/>
              <w:spacing w:after="160"/>
              <w:rPr>
                <w:rFonts w:ascii="GHEA Grapalat" w:hAnsi="GHEA Grapalat" w:cs="GHEA Grapalat"/>
                <w:b/>
                <w:sz w:val="18"/>
                <w:szCs w:val="18"/>
              </w:rPr>
            </w:pPr>
            <w:r w:rsidRPr="006D6687">
              <w:rPr>
                <w:rFonts w:ascii="GHEA Grapalat" w:hAnsi="GHEA Grapalat"/>
                <w:i/>
                <w:sz w:val="18"/>
                <w:szCs w:val="18"/>
                <w:lang w:eastAsia="en-US" w:bidi="ar-SA"/>
              </w:rPr>
              <w:t>Детский сад  Абовя</w:t>
            </w:r>
            <w:r w:rsidR="00712108" w:rsidRPr="006D6687">
              <w:rPr>
                <w:rFonts w:ascii="GHEA Grapalat" w:hAnsi="GHEA Grapalat"/>
                <w:i/>
                <w:sz w:val="18"/>
                <w:szCs w:val="18"/>
                <w:lang w:eastAsia="en-US" w:bidi="ar-SA"/>
              </w:rPr>
              <w:t>на» ОНКО Араратский область</w:t>
            </w:r>
            <w:r w:rsidR="00D46A54" w:rsidRPr="006D6687">
              <w:rPr>
                <w:rFonts w:ascii="GHEA Grapalat" w:hAnsi="GHEA Grapalat"/>
                <w:i/>
                <w:sz w:val="18"/>
                <w:szCs w:val="18"/>
                <w:lang w:eastAsia="en-US" w:bidi="ar-SA"/>
              </w:rPr>
              <w:t>,  РА</w:t>
            </w:r>
            <w:r w:rsidR="00D46A54" w:rsidRPr="006D6687">
              <w:rPr>
                <w:rFonts w:ascii="GHEA Grapalat" w:hAnsi="GHEA Grapalat"/>
                <w:i/>
                <w:sz w:val="18"/>
                <w:szCs w:val="18"/>
              </w:rPr>
              <w:t>,</w:t>
            </w: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6D6687">
              <w:rPr>
                <w:rFonts w:ascii="GHEA Grapalat" w:hAnsi="GHEA Grapalat"/>
                <w:sz w:val="18"/>
                <w:szCs w:val="18"/>
                <w:lang w:val="en-US"/>
              </w:rPr>
              <w:tab/>
            </w:r>
            <w:r w:rsidRPr="006D6687">
              <w:rPr>
                <w:rFonts w:ascii="GHEA Grapalat" w:hAnsi="GHEA Grapalat"/>
                <w:sz w:val="18"/>
                <w:szCs w:val="18"/>
              </w:rPr>
              <w:t xml:space="preserve">" </w:t>
            </w:r>
            <w:r w:rsidRPr="006D6687">
              <w:rPr>
                <w:rFonts w:ascii="GHEA Grapalat" w:hAnsi="GHEA Grapalat"/>
                <w:sz w:val="18"/>
                <w:szCs w:val="18"/>
                <w:lang w:val="en-US"/>
              </w:rPr>
              <w:tab/>
            </w:r>
            <w:r w:rsidRPr="006D6687">
              <w:rPr>
                <w:rFonts w:ascii="GHEA Grapalat" w:hAnsi="GHEA Grapalat"/>
                <w:sz w:val="18"/>
                <w:szCs w:val="18"/>
              </w:rPr>
              <w:t>20</w:t>
            </w:r>
            <w:r w:rsidRPr="006D6687">
              <w:rPr>
                <w:rFonts w:ascii="GHEA Grapalat" w:hAnsi="GHEA Grapalat"/>
                <w:sz w:val="18"/>
                <w:szCs w:val="18"/>
                <w:lang w:val="en-US"/>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6D6687" w:rsidRDefault="003D2FE2" w:rsidP="00D46A54">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r w:rsidRPr="006D6687">
        <w:rPr>
          <w:rFonts w:ascii="GHEA Grapalat" w:hAnsi="GHEA Grapalat"/>
          <w:sz w:val="20"/>
          <w:szCs w:val="20"/>
        </w:rPr>
        <w:t>действующего на основании устава Компании (далее — Ком</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пания), настоящим в одностороннем порядке устанавливает следующее соглашение об уплате неустойки.</w:t>
      </w:r>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организованной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r w:rsidR="003D2FE2" w:rsidRPr="006D668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6D6687">
        <w:rPr>
          <w:rFonts w:ascii="GHEA Grapalat" w:hAnsi="GHEA Grapalat" w:cs="GHEA Grapalat"/>
          <w:sz w:val="20"/>
          <w:szCs w:val="20"/>
          <w:lang w:val="en-US"/>
        </w:rPr>
        <w:t>K</w:t>
      </w:r>
      <w:r w:rsidR="003D2FE2" w:rsidRPr="006D6687">
        <w:rPr>
          <w:rFonts w:ascii="GHEA Grapalat" w:hAnsi="GHEA Grapalat" w:cs="GHEA Grapalat"/>
          <w:sz w:val="20"/>
          <w:szCs w:val="20"/>
        </w:rPr>
        <w:t xml:space="preserve">омпания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r w:rsidR="003D2FE2" w:rsidRPr="006D668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r w:rsidR="003D2FE2" w:rsidRPr="006D668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r w:rsidR="003D2FE2" w:rsidRPr="006D668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r w:rsidR="003D2FE2" w:rsidRPr="006D6687">
        <w:rPr>
          <w:rFonts w:ascii="GHEA Grapalat" w:hAnsi="GHEA Grapalat"/>
          <w:sz w:val="20"/>
          <w:szCs w:val="20"/>
        </w:rPr>
        <w:t>Компания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r w:rsidR="003D2FE2" w:rsidRPr="006D668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Заказчик может представить в Банк-плательщик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lastRenderedPageBreak/>
        <w:t>1.7.</w:t>
      </w:r>
      <w:r w:rsidR="003D2FE2" w:rsidRPr="006D668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p>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9.</w:t>
            </w:r>
            <w:r w:rsidR="00C3421C" w:rsidRPr="006D6687">
              <w:rPr>
                <w:rFonts w:ascii="GHEA Grapalat" w:hAnsi="GHEA Grapalat"/>
                <w:sz w:val="20"/>
                <w:szCs w:val="20"/>
              </w:rPr>
              <w:t>Наименование, или имя, фамилия бенефициара:</w:t>
            </w:r>
            <w:r w:rsidR="00D46A54" w:rsidRPr="006D6687">
              <w:rPr>
                <w:rFonts w:ascii="GHEA Grapalat" w:hAnsi="GHEA Grapalat"/>
                <w:sz w:val="20"/>
                <w:szCs w:val="20"/>
              </w:rPr>
              <w:t xml:space="preserve"> </w:t>
            </w:r>
            <w:r w:rsidR="00712108" w:rsidRPr="006D6687">
              <w:rPr>
                <w:rFonts w:ascii="GHEA Grapalat" w:hAnsi="GHEA Grapalat"/>
                <w:i/>
                <w:sz w:val="20"/>
                <w:szCs w:val="20"/>
                <w:lang w:eastAsia="en-US" w:bidi="ar-SA"/>
              </w:rPr>
              <w:t xml:space="preserve"> Детский сад </w:t>
            </w:r>
            <w:r w:rsidR="00F10AF3" w:rsidRPr="006D6687">
              <w:rPr>
                <w:rFonts w:ascii="GHEA Grapalat" w:hAnsi="GHEA Grapalat"/>
                <w:i/>
                <w:sz w:val="20"/>
                <w:szCs w:val="20"/>
                <w:lang w:eastAsia="en-US" w:bidi="ar-SA"/>
              </w:rPr>
              <w:t>Абовяна</w:t>
            </w:r>
            <w:r w:rsidR="00D46A54" w:rsidRPr="006D6687">
              <w:rPr>
                <w:rFonts w:ascii="GHEA Grapalat" w:hAnsi="GHEA Grapalat"/>
                <w:i/>
                <w:sz w:val="20"/>
                <w:szCs w:val="20"/>
                <w:lang w:eastAsia="en-US" w:bidi="ar-SA"/>
              </w:rPr>
              <w:t xml:space="preserve">» </w:t>
            </w:r>
            <w:r w:rsidR="00712108" w:rsidRPr="006D6687">
              <w:rPr>
                <w:rFonts w:ascii="GHEA Grapalat" w:hAnsi="GHEA Grapalat"/>
                <w:i/>
                <w:sz w:val="20"/>
                <w:szCs w:val="20"/>
                <w:lang w:eastAsia="en-US" w:bidi="ar-SA"/>
              </w:rPr>
              <w:t>О</w:t>
            </w:r>
            <w:r w:rsidR="00D46A54" w:rsidRPr="006D6687">
              <w:rPr>
                <w:rFonts w:ascii="GHEA Grapalat" w:hAnsi="GHEA Grapalat"/>
                <w:i/>
                <w:sz w:val="20"/>
                <w:szCs w:val="20"/>
                <w:lang w:eastAsia="en-US" w:bidi="ar-SA"/>
              </w:rPr>
              <w:t>НКО</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10.</w:t>
            </w:r>
            <w:r w:rsidR="00C3421C" w:rsidRPr="006D6687">
              <w:rPr>
                <w:rFonts w:ascii="GHEA Grapalat" w:hAnsi="GHEA Grapalat"/>
                <w:sz w:val="20"/>
                <w:szCs w:val="20"/>
              </w:rPr>
              <w:t>НЗОУ бенефициара (не заполняется)</w:t>
            </w:r>
          </w:p>
        </w:tc>
      </w:tr>
      <w:tr w:rsidR="00B138F3"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11.</w:t>
            </w:r>
            <w:r w:rsidR="00C3421C" w:rsidRPr="006D6687">
              <w:rPr>
                <w:rFonts w:ascii="GHEA Grapalat" w:hAnsi="GHEA Grapalat"/>
                <w:sz w:val="20"/>
                <w:szCs w:val="20"/>
              </w:rPr>
              <w:t>УНН бенефициара:</w:t>
            </w:r>
            <w:r w:rsidR="00F10AF3" w:rsidRPr="006D6687">
              <w:rPr>
                <w:rFonts w:ascii="GHEA Grapalat" w:hAnsi="GHEA Grapalat"/>
                <w:sz w:val="20"/>
                <w:szCs w:val="20"/>
              </w:rPr>
              <w:t xml:space="preserve">  </w:t>
            </w:r>
            <w:r w:rsidR="00F10AF3" w:rsidRPr="006D6687">
              <w:rPr>
                <w:rFonts w:ascii="GHEA Grapalat" w:hAnsi="GHEA Grapalat" w:cs="Arial"/>
                <w:sz w:val="20"/>
                <w:szCs w:val="20"/>
                <w:lang w:val="en-US" w:eastAsia="en-US" w:bidi="ar-SA"/>
              </w:rPr>
              <w:t>04233948</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widowControl w:val="0"/>
              <w:tabs>
                <w:tab w:val="left" w:pos="855"/>
              </w:tabs>
              <w:rPr>
                <w:rFonts w:ascii="GHEA Grapalat" w:hAnsi="GHEA Grapalat"/>
                <w:sz w:val="20"/>
                <w:szCs w:val="20"/>
              </w:rPr>
            </w:pPr>
            <w:r w:rsidRPr="006D6687">
              <w:rPr>
                <w:rFonts w:ascii="GHEA Grapalat" w:hAnsi="GHEA Grapalat"/>
                <w:sz w:val="20"/>
                <w:szCs w:val="20"/>
              </w:rPr>
              <w:t>12.</w:t>
            </w:r>
            <w:r w:rsidR="00C3421C" w:rsidRPr="006D6687">
              <w:rPr>
                <w:rFonts w:ascii="GHEA Grapalat" w:hAnsi="GHEA Grapalat"/>
                <w:sz w:val="20"/>
                <w:szCs w:val="20"/>
              </w:rPr>
              <w:t>Обслуживающая бенефициара Финансовая организация (банк)</w:t>
            </w:r>
            <w:r w:rsidR="00712108" w:rsidRPr="006D6687">
              <w:rPr>
                <w:rFonts w:ascii="GHEA Grapalat" w:hAnsi="GHEA Grapalat"/>
                <w:sz w:val="20"/>
                <w:szCs w:val="20"/>
              </w:rPr>
              <w:t xml:space="preserve">   </w:t>
            </w:r>
            <w:r w:rsidR="00C3421C" w:rsidRPr="006D6687">
              <w:rPr>
                <w:rFonts w:ascii="GHEA Grapalat" w:hAnsi="GHEA Grapalat"/>
                <w:sz w:val="20"/>
                <w:szCs w:val="20"/>
              </w:rPr>
              <w:t>:</w:t>
            </w:r>
            <w:r w:rsidR="00F10AF3" w:rsidRPr="006D6687">
              <w:rPr>
                <w:rFonts w:ascii="GHEA Grapalat" w:hAnsi="GHEA Grapalat"/>
                <w:sz w:val="20"/>
                <w:szCs w:val="20"/>
              </w:rPr>
              <w:t xml:space="preserve"> МФ РА операционний отдел </w:t>
            </w:r>
          </w:p>
        </w:tc>
      </w:tr>
      <w:tr w:rsidR="00B138F3"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spacing w:line="276" w:lineRule="auto"/>
              <w:rPr>
                <w:rFonts w:ascii="GHEA Grapalat" w:hAnsi="GHEA Grapalat"/>
                <w:sz w:val="20"/>
                <w:szCs w:val="20"/>
                <w:lang w:eastAsia="en-US" w:bidi="ar-SA"/>
              </w:rPr>
            </w:pPr>
            <w:r w:rsidRPr="006D6687">
              <w:rPr>
                <w:rFonts w:ascii="GHEA Grapalat" w:hAnsi="GHEA Grapalat"/>
                <w:sz w:val="20"/>
                <w:szCs w:val="20"/>
              </w:rPr>
              <w:t>13.</w:t>
            </w:r>
            <w:r w:rsidR="00C3421C" w:rsidRPr="006D6687">
              <w:rPr>
                <w:rFonts w:ascii="GHEA Grapalat" w:hAnsi="GHEA Grapalat"/>
                <w:sz w:val="20"/>
                <w:szCs w:val="20"/>
              </w:rPr>
              <w:t>Номер счета бенефициара (сч.№)</w:t>
            </w:r>
            <w:r w:rsidR="00D46A54" w:rsidRPr="006D6687">
              <w:rPr>
                <w:rFonts w:ascii="GHEA Grapalat" w:hAnsi="GHEA Grapalat"/>
                <w:sz w:val="20"/>
                <w:szCs w:val="20"/>
                <w:lang w:val="en-US"/>
              </w:rPr>
              <w:t xml:space="preserve">  </w:t>
            </w:r>
            <w:r w:rsidR="00F10AF3" w:rsidRPr="006D6687">
              <w:rPr>
                <w:rFonts w:ascii="GHEA Grapalat" w:hAnsi="GHEA Grapalat"/>
                <w:sz w:val="20"/>
                <w:szCs w:val="20"/>
                <w:lang w:eastAsia="en-US" w:bidi="ar-SA"/>
              </w:rPr>
              <w:t xml:space="preserve"> </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Цель сделки (уплаты): (</w:t>
            </w:r>
            <w:r w:rsidR="001E336A" w:rsidRPr="006D6687">
              <w:rPr>
                <w:rFonts w:ascii="GHEA Grapalat" w:hAnsi="GHEA Grapalat"/>
                <w:b/>
                <w:sz w:val="20"/>
                <w:szCs w:val="20"/>
              </w:rPr>
              <w:t xml:space="preserve"> </w:t>
            </w:r>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r w:rsidR="00C3421C" w:rsidRPr="006D6687">
              <w:rPr>
                <w:rFonts w:ascii="GHEA Grapalat" w:hAnsi="GHEA Grapalat"/>
                <w:sz w:val="20"/>
                <w:szCs w:val="20"/>
              </w:rPr>
              <w:t>Подписи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заполняющая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F10AF3" w:rsidRPr="006D6687" w:rsidRDefault="00D746CA" w:rsidP="00F10AF3">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 </w:t>
      </w:r>
      <w:r w:rsidR="00F10AF3" w:rsidRPr="006D6687">
        <w:rPr>
          <w:rFonts w:ascii="GHEA Grapalat" w:hAnsi="GHEA Grapalat" w:cs="Arial"/>
          <w:sz w:val="20"/>
          <w:szCs w:val="20"/>
          <w:lang w:eastAsia="en-US" w:bidi="ar-SA"/>
        </w:rPr>
        <w:t xml:space="preserve"> </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организованной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D6687">
        <w:rPr>
          <w:rFonts w:ascii="Courier New" w:hAnsi="Courier New" w:cs="Courier New"/>
          <w:sz w:val="20"/>
          <w:szCs w:val="20"/>
          <w:lang w:val="en-US"/>
        </w:rPr>
        <w:t> </w:t>
      </w:r>
      <w:r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Заказчик может представить в Банк-плательщик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латы Банком-плательщиком суммы</w:t>
      </w:r>
      <w:r w:rsidRPr="006D6687">
        <w:rPr>
          <w:rFonts w:ascii="GHEA Grapalat" w:hAnsi="GHEA Grapalat"/>
          <w:sz w:val="20"/>
          <w:szCs w:val="20"/>
        </w:rPr>
        <w:t>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 xml:space="preserve">Банка причинам Заказчику не выплачивается сумма, Заказчик </w:t>
      </w:r>
      <w:r w:rsidRPr="006D6687">
        <w:rPr>
          <w:rFonts w:ascii="GHEA Grapalat" w:hAnsi="GHEA Grapalat"/>
          <w:sz w:val="20"/>
          <w:szCs w:val="20"/>
        </w:rPr>
        <w:lastRenderedPageBreak/>
        <w:t>передает в ЗАО "АКРА Кредит Репортинг"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sidR="00F10AF3" w:rsidRPr="006D6687">
              <w:rPr>
                <w:rFonts w:ascii="GHEA Grapalat" w:hAnsi="GHEA Grapalat"/>
                <w:i/>
                <w:sz w:val="20"/>
                <w:szCs w:val="20"/>
                <w:lang w:eastAsia="en-US" w:bidi="ar-SA"/>
              </w:rPr>
              <w:t xml:space="preserve"> Детский сад Абовя</w:t>
            </w:r>
            <w:r w:rsidRPr="006D6687">
              <w:rPr>
                <w:rFonts w:ascii="GHEA Grapalat" w:hAnsi="GHEA Grapalat"/>
                <w:i/>
                <w:sz w:val="20"/>
                <w:szCs w:val="20"/>
                <w:lang w:eastAsia="en-US" w:bidi="ar-SA"/>
              </w:rPr>
              <w:t>на» ОНКО</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712108"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11.УНН бенефициара:</w:t>
            </w:r>
            <w:r w:rsidRPr="006D6687">
              <w:rPr>
                <w:rFonts w:ascii="GHEA Grapalat" w:hAnsi="GHEA Grapalat" w:cs="Arial"/>
                <w:sz w:val="20"/>
                <w:szCs w:val="20"/>
                <w:lang w:val="hy-AM" w:eastAsia="en-US" w:bidi="ar-SA"/>
              </w:rPr>
              <w:t>-</w:t>
            </w:r>
            <w:r w:rsidR="00F10AF3" w:rsidRPr="006D6687">
              <w:rPr>
                <w:sz w:val="20"/>
                <w:szCs w:val="20"/>
                <w:lang w:val="en-US" w:eastAsia="en-US" w:bidi="ar-SA"/>
              </w:rPr>
              <w:t>04233948</w:t>
            </w:r>
          </w:p>
        </w:tc>
      </w:tr>
      <w:tr w:rsidR="00712108"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F10AF3">
            <w:pPr>
              <w:widowControl w:val="0"/>
              <w:tabs>
                <w:tab w:val="left" w:pos="855"/>
              </w:tabs>
              <w:rPr>
                <w:rFonts w:ascii="GHEA Grapalat" w:hAnsi="GHEA Grapalat"/>
                <w:sz w:val="20"/>
                <w:szCs w:val="20"/>
              </w:rPr>
            </w:pPr>
            <w:r w:rsidRPr="006D6687">
              <w:rPr>
                <w:rFonts w:ascii="GHEA Grapalat" w:hAnsi="GHEA Grapalat"/>
                <w:sz w:val="20"/>
                <w:szCs w:val="20"/>
              </w:rPr>
              <w:t>12.Обслуживающая бенефициара Финансовая организация (банк)   :</w:t>
            </w:r>
            <w:r w:rsidR="00F10AF3" w:rsidRPr="006D6687">
              <w:rPr>
                <w:rFonts w:ascii="GHEA Grapalat" w:hAnsi="GHEA Grapalat"/>
                <w:sz w:val="20"/>
                <w:szCs w:val="20"/>
              </w:rPr>
              <w:t xml:space="preserve">  МФ РА операционний отдел</w:t>
            </w:r>
          </w:p>
        </w:tc>
      </w:tr>
      <w:tr w:rsidR="00712108"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spacing w:line="276" w:lineRule="auto"/>
              <w:rPr>
                <w:rFonts w:ascii="GHEA Grapalat" w:hAnsi="GHEA Grapalat"/>
                <w:sz w:val="20"/>
                <w:szCs w:val="20"/>
                <w:lang w:val="en-US" w:eastAsia="en-US" w:bidi="ar-SA"/>
              </w:rPr>
            </w:pPr>
            <w:r w:rsidRPr="006D6687">
              <w:rPr>
                <w:rFonts w:ascii="GHEA Grapalat" w:hAnsi="GHEA Grapalat"/>
                <w:sz w:val="20"/>
                <w:szCs w:val="20"/>
              </w:rPr>
              <w:t>13.Номер счета бенефициара (сч.№)</w:t>
            </w:r>
            <w:r w:rsidRPr="006D6687">
              <w:rPr>
                <w:rFonts w:ascii="GHEA Grapalat" w:hAnsi="GHEA Grapalat"/>
                <w:sz w:val="20"/>
                <w:szCs w:val="20"/>
                <w:lang w:val="en-US"/>
              </w:rPr>
              <w:t xml:space="preserve">  </w:t>
            </w:r>
            <w:r w:rsidRPr="006D6687">
              <w:rPr>
                <w:rFonts w:ascii="GHEA Grapalat" w:hAnsi="GHEA Grapalat"/>
                <w:sz w:val="20"/>
                <w:szCs w:val="20"/>
                <w:lang w:val="hy-AM" w:eastAsia="en-US" w:bidi="ar-SA"/>
              </w:rPr>
              <w:t>-</w:t>
            </w:r>
            <w:r w:rsidR="00F10AF3" w:rsidRPr="006D6687">
              <w:rPr>
                <w:sz w:val="20"/>
                <w:szCs w:val="20"/>
                <w:lang w:val="en-US" w:eastAsia="en-US" w:bidi="ar-SA"/>
              </w:rPr>
              <w:t>900418000650</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r w:rsidR="00BE2572" w:rsidRPr="006D6687">
              <w:rPr>
                <w:rFonts w:ascii="GHEA Grapalat" w:hAnsi="GHEA Grapalat"/>
                <w:sz w:val="20"/>
                <w:szCs w:val="20"/>
              </w:rPr>
              <w:t>Подписи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заполняющая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r w:rsidR="00565FC8" w:rsidRPr="006D6687">
        <w:rPr>
          <w:rFonts w:ascii="GHEA Grapalat" w:hAnsi="GHEA Grapalat"/>
          <w:b/>
        </w:rPr>
        <w:t xml:space="preserve">запросе катировок </w:t>
      </w:r>
      <w:r w:rsidR="008D352C" w:rsidRPr="006D6687">
        <w:rPr>
          <w:rFonts w:ascii="GHEA Grapalat" w:hAnsi="GHEA Grapalat" w:cs="Sylfaen"/>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071D1C" w:rsidRPr="006D6687" w:rsidRDefault="00071D1C" w:rsidP="00F10AF3">
      <w:pPr>
        <w:pStyle w:val="a3"/>
        <w:spacing w:after="160" w:line="240" w:lineRule="auto"/>
        <w:jc w:val="right"/>
        <w:rPr>
          <w:rFonts w:ascii="GHEA Grapalat" w:hAnsi="GHEA Grapalat" w:cs="Sylfaen"/>
          <w:b/>
        </w:rPr>
      </w:pPr>
    </w:p>
    <w:p w:rsidR="008D352C" w:rsidRPr="006D6687" w:rsidRDefault="008D352C" w:rsidP="00565FC8">
      <w:pPr>
        <w:widowControl w:val="0"/>
        <w:ind w:left="-142" w:firstLine="142"/>
        <w:jc w:val="center"/>
        <w:rPr>
          <w:rFonts w:ascii="GHEA Grapalat" w:hAnsi="GHEA Grapalat"/>
          <w:i/>
          <w:sz w:val="22"/>
          <w:szCs w:val="22"/>
        </w:rPr>
      </w:pP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F10AF3" w:rsidRPr="006D6687">
        <w:rPr>
          <w:rFonts w:ascii="GHEA Grapalat" w:hAnsi="GHEA Grapalat"/>
          <w:b/>
          <w:sz w:val="20"/>
          <w:szCs w:val="20"/>
        </w:rPr>
        <w:t>ДЕТСКИЙ САД АБОВЯ</w:t>
      </w:r>
      <w:r w:rsidR="00712108" w:rsidRPr="006D6687">
        <w:rPr>
          <w:rFonts w:ascii="GHEA Grapalat" w:hAnsi="GHEA Grapalat"/>
          <w:b/>
          <w:sz w:val="20"/>
          <w:szCs w:val="20"/>
        </w:rPr>
        <w:t>НА</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F10AF3" w:rsidRPr="006D6687" w:rsidRDefault="00565FC8" w:rsidP="00F10AF3">
      <w:pPr>
        <w:pStyle w:val="a3"/>
        <w:spacing w:after="160" w:line="240" w:lineRule="auto"/>
        <w:jc w:val="center"/>
        <w:rPr>
          <w:rFonts w:ascii="GHEA Grapalat" w:hAnsi="GHEA Grapalat"/>
          <w:b/>
          <w:lang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565FC8" w:rsidRPr="006D6687" w:rsidRDefault="00565FC8" w:rsidP="00565FC8">
      <w:pPr>
        <w:widowControl w:val="0"/>
        <w:ind w:left="-142" w:firstLine="142"/>
        <w:jc w:val="center"/>
        <w:rPr>
          <w:rFonts w:ascii="GHEA Grapalat" w:hAnsi="GHEA Grapalat"/>
          <w:b/>
          <w:sz w:val="20"/>
          <w:szCs w:val="20"/>
          <w:lang w:eastAsia="en-US" w:bidi="ar-SA"/>
        </w:rPr>
      </w:pP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F10AF3">
            <w:pPr>
              <w:widowControl w:val="0"/>
              <w:spacing w:after="160"/>
              <w:rPr>
                <w:rFonts w:ascii="GHEA Grapalat" w:hAnsi="GHEA Grapalat" w:cs="Sylfaen"/>
                <w:sz w:val="20"/>
                <w:szCs w:val="20"/>
              </w:rPr>
            </w:pPr>
            <w:r w:rsidRPr="006D6687">
              <w:rPr>
                <w:rFonts w:ascii="GHEA Grapalat" w:hAnsi="GHEA Grapalat"/>
                <w:sz w:val="20"/>
                <w:szCs w:val="20"/>
              </w:rPr>
              <w:tab/>
            </w:r>
            <w:r w:rsidR="00414EBE" w:rsidRPr="006D6687">
              <w:rPr>
                <w:rFonts w:ascii="GHEA Grapalat" w:hAnsi="GHEA Grapalat"/>
                <w:sz w:val="20"/>
                <w:szCs w:val="20"/>
                <w:lang w:val="en-US"/>
              </w:rPr>
              <w:t xml:space="preserve">О </w:t>
            </w:r>
            <w:r w:rsidR="00F10AF3" w:rsidRPr="006D6687">
              <w:rPr>
                <w:rFonts w:ascii="GHEA Grapalat" w:hAnsi="GHEA Grapalat"/>
                <w:sz w:val="20"/>
                <w:szCs w:val="20"/>
              </w:rPr>
              <w:t>Абовян</w:t>
            </w:r>
            <w:r w:rsidR="00712108" w:rsidRPr="006D6687">
              <w:rPr>
                <w:rFonts w:ascii="GHEA Grapalat" w:hAnsi="GHEA Grapalat"/>
                <w:sz w:val="20"/>
                <w:szCs w:val="20"/>
              </w:rPr>
              <w:t xml:space="preserve"> </w:t>
            </w:r>
          </w:p>
        </w:tc>
        <w:tc>
          <w:tcPr>
            <w:tcW w:w="4643" w:type="dxa"/>
          </w:tcPr>
          <w:p w:rsidR="00F15CED" w:rsidRPr="006D6687" w:rsidRDefault="00F15CED" w:rsidP="00B46D58">
            <w:pPr>
              <w:widowControl w:val="0"/>
              <w:spacing w:after="160"/>
              <w:jc w:val="right"/>
              <w:rPr>
                <w:rFonts w:ascii="GHEA Grapalat" w:hAnsi="GHEA Grapalat" w:cs="Sylfaen"/>
                <w:sz w:val="20"/>
                <w:szCs w:val="20"/>
                <w:lang w:val="en-US"/>
              </w:rPr>
            </w:pPr>
            <w:r w:rsidRPr="006D6687">
              <w:rPr>
                <w:rFonts w:ascii="GHEA Grapalat" w:hAnsi="GHEA Grapalat"/>
                <w:sz w:val="20"/>
                <w:szCs w:val="20"/>
              </w:rPr>
              <w:t>"</w:t>
            </w:r>
            <w:r w:rsidR="00F83E0A" w:rsidRPr="006D6687">
              <w:rPr>
                <w:rFonts w:ascii="GHEA Grapalat" w:hAnsi="GHEA Grapalat"/>
                <w:sz w:val="20"/>
                <w:szCs w:val="20"/>
                <w:lang w:val="en-US"/>
              </w:rPr>
              <w:tab/>
            </w:r>
            <w:r w:rsidRPr="006D6687">
              <w:rPr>
                <w:rFonts w:ascii="GHEA Grapalat" w:hAnsi="GHEA Grapalat"/>
                <w:sz w:val="20"/>
                <w:szCs w:val="20"/>
              </w:rPr>
              <w:t xml:space="preserve">" </w:t>
            </w:r>
            <w:r w:rsidR="00F83E0A" w:rsidRPr="006D6687">
              <w:rPr>
                <w:rFonts w:ascii="GHEA Grapalat" w:hAnsi="GHEA Grapalat"/>
                <w:sz w:val="20"/>
                <w:szCs w:val="20"/>
                <w:lang w:val="en-US"/>
              </w:rPr>
              <w:tab/>
            </w:r>
            <w:r w:rsidRPr="006D6687">
              <w:rPr>
                <w:rFonts w:ascii="GHEA Grapalat" w:hAnsi="GHEA Grapalat"/>
                <w:sz w:val="20"/>
                <w:szCs w:val="20"/>
                <w:lang w:val="en-US"/>
              </w:rPr>
              <w:t xml:space="preserve"> </w:t>
            </w:r>
            <w:r w:rsidRPr="006D6687">
              <w:rPr>
                <w:rFonts w:ascii="GHEA Grapalat" w:hAnsi="GHEA Grapalat"/>
                <w:sz w:val="20"/>
                <w:szCs w:val="20"/>
              </w:rPr>
              <w:t>20</w:t>
            </w:r>
            <w:r w:rsidR="00F83E0A" w:rsidRPr="006D6687">
              <w:rPr>
                <w:rFonts w:ascii="GHEA Grapalat" w:hAnsi="GHEA Grapalat"/>
                <w:sz w:val="20"/>
                <w:szCs w:val="20"/>
                <w:lang w:val="en-US"/>
              </w:rPr>
              <w:tab/>
            </w:r>
            <w:r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F10AF3" w:rsidRPr="006D6687">
        <w:rPr>
          <w:rFonts w:ascii="GHEA Grapalat" w:hAnsi="GHEA Grapalat"/>
          <w:i/>
          <w:sz w:val="20"/>
          <w:szCs w:val="20"/>
          <w:lang w:eastAsia="en-US" w:bidi="ar-SA"/>
        </w:rPr>
        <w:t>Детский сад Абовя</w:t>
      </w:r>
      <w:r w:rsidR="00712108" w:rsidRPr="006D6687">
        <w:rPr>
          <w:rFonts w:ascii="GHEA Grapalat" w:hAnsi="GHEA Grapalat"/>
          <w:i/>
          <w:sz w:val="20"/>
          <w:szCs w:val="20"/>
          <w:lang w:eastAsia="en-US" w:bidi="ar-SA"/>
        </w:rPr>
        <w:t>на</w:t>
      </w:r>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r w:rsidR="00565FC8" w:rsidRPr="006D6687">
        <w:rPr>
          <w:rFonts w:ascii="GHEA Grapalat" w:hAnsi="GHEA Grapalat"/>
          <w:i/>
          <w:sz w:val="20"/>
          <w:szCs w:val="20"/>
        </w:rPr>
        <w:t xml:space="preserve">,, в лице директора </w:t>
      </w:r>
      <w:r w:rsidR="00F10AF3" w:rsidRPr="006D6687">
        <w:rPr>
          <w:rFonts w:ascii="GHEA Grapalat" w:hAnsi="GHEA Grapalat"/>
          <w:i/>
          <w:sz w:val="20"/>
          <w:szCs w:val="20"/>
        </w:rPr>
        <w:t>Е.Оганнисяна</w:t>
      </w:r>
      <w:r w:rsidR="006B3AE3" w:rsidRPr="006D6687">
        <w:rPr>
          <w:rFonts w:ascii="GHEA Grapalat" w:hAnsi="GHEA Grapalat"/>
          <w:i/>
          <w:sz w:val="20"/>
          <w:szCs w:val="20"/>
        </w:rPr>
        <w:t xml:space="preserve"> 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Отказываться от товара в случае непоставки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установленный договором срок, если сроки поставки были нарушены более чем на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восполнения недопереданного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6D6687">
        <w:rPr>
          <w:rFonts w:ascii="GHEA Grapalat" w:hAnsi="GHEA Grapalat"/>
          <w:i/>
          <w:sz w:val="20"/>
          <w:szCs w:val="20"/>
        </w:rPr>
        <w:lastRenderedPageBreak/>
        <w:t>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б)сроки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_ драмов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lastRenderedPageBreak/>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позднее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r w:rsidR="001E4776" w:rsidRPr="006D668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r w:rsidR="001E4776" w:rsidRPr="006D6687">
        <w:rPr>
          <w:rFonts w:ascii="GHEA Grapalat" w:hAnsi="GHEA Grapalat"/>
          <w:i/>
          <w:sz w:val="20"/>
          <w:szCs w:val="20"/>
        </w:rPr>
        <w:t>в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 xml:space="preserve">договора технической характеристике, с Продавца взимается штраф в размере 0,5 (ноль целых пять десятых) процента от цены </w:t>
      </w:r>
      <w:r w:rsidRPr="006D6687">
        <w:rPr>
          <w:rFonts w:ascii="GHEA Grapalat" w:hAnsi="GHEA Grapalat"/>
          <w:i/>
          <w:sz w:val="20"/>
          <w:szCs w:val="20"/>
        </w:rPr>
        <w:lastRenderedPageBreak/>
        <w:t>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6D6687">
        <w:rPr>
          <w:rFonts w:ascii="GHEA Grapalat" w:hAnsi="GHEA Grapalat"/>
          <w:i/>
          <w:spacing w:val="-6"/>
          <w:sz w:val="20"/>
          <w:szCs w:val="20"/>
        </w:rPr>
        <w:lastRenderedPageBreak/>
        <w:t>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D668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w:t>
      </w:r>
      <w:r w:rsidRPr="006D6687">
        <w:rPr>
          <w:rFonts w:ascii="GHEA Grapalat" w:hAnsi="GHEA Grapalat"/>
          <w:i/>
          <w:sz w:val="20"/>
          <w:szCs w:val="20"/>
        </w:rPr>
        <w:lastRenderedPageBreak/>
        <w:t xml:space="preserve">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D6687" w:rsidTr="0016519F">
        <w:tc>
          <w:tcPr>
            <w:tcW w:w="4536" w:type="dxa"/>
          </w:tcPr>
          <w:p w:rsidR="00414EBE" w:rsidRPr="006D6687"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rPr>
            </w:pPr>
            <w:r w:rsidRPr="006D6687">
              <w:rPr>
                <w:rFonts w:ascii="GHEA Grapalat" w:hAnsi="GHEA Grapalat"/>
                <w:b/>
              </w:rPr>
              <w:t>ПОКУПАТЕЛЬ</w:t>
            </w:r>
          </w:p>
          <w:p w:rsidR="00092AC5" w:rsidRPr="006D6687" w:rsidRDefault="00F10AF3" w:rsidP="00092AC5">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w:t>
            </w:r>
            <w:r w:rsidR="00606156" w:rsidRPr="006D6687">
              <w:rPr>
                <w:rFonts w:ascii="GHEA Grapalat" w:hAnsi="GHEA Grapalat"/>
                <w:i/>
                <w:sz w:val="20"/>
                <w:szCs w:val="20"/>
                <w:lang w:eastAsia="en-US" w:bidi="ar-SA"/>
              </w:rPr>
              <w:t>на» О</w:t>
            </w:r>
            <w:r w:rsidR="00092AC5" w:rsidRPr="006D6687">
              <w:rPr>
                <w:rFonts w:ascii="GHEA Grapalat" w:hAnsi="GHEA Grapalat"/>
                <w:i/>
                <w:sz w:val="20"/>
                <w:szCs w:val="20"/>
                <w:lang w:eastAsia="en-US" w:bidi="ar-SA"/>
              </w:rPr>
              <w:t>НКО</w:t>
            </w:r>
          </w:p>
          <w:p w:rsidR="00092AC5" w:rsidRPr="006D6687" w:rsidRDefault="00F10AF3" w:rsidP="00092AC5">
            <w:pPr>
              <w:widowControl w:val="0"/>
              <w:jc w:val="center"/>
              <w:rPr>
                <w:rFonts w:ascii="GHEA Grapalat" w:hAnsi="GHEA Grapalat"/>
                <w:i/>
                <w:sz w:val="20"/>
                <w:szCs w:val="20"/>
              </w:rPr>
            </w:pPr>
            <w:r w:rsidRPr="006D6687">
              <w:rPr>
                <w:rFonts w:ascii="GHEA Grapalat" w:hAnsi="GHEA Grapalat"/>
                <w:i/>
                <w:sz w:val="20"/>
                <w:szCs w:val="20"/>
              </w:rPr>
              <w:t>О Абовя</w:t>
            </w:r>
            <w:r w:rsidR="00606156" w:rsidRPr="006D6687">
              <w:rPr>
                <w:rFonts w:ascii="GHEA Grapalat" w:hAnsi="GHEA Grapalat"/>
                <w:i/>
                <w:sz w:val="20"/>
                <w:szCs w:val="20"/>
              </w:rPr>
              <w:t xml:space="preserve">н  улица </w:t>
            </w:r>
            <w:r w:rsidRPr="006D6687">
              <w:rPr>
                <w:rFonts w:ascii="GHEA Grapalat" w:hAnsi="GHEA Grapalat"/>
                <w:i/>
                <w:sz w:val="20"/>
                <w:szCs w:val="20"/>
              </w:rPr>
              <w:t>Терлерян 1/1</w:t>
            </w:r>
          </w:p>
          <w:p w:rsidR="00F10AF3" w:rsidRPr="006D6687" w:rsidRDefault="00092AC5" w:rsidP="00F10AF3">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00F10AF3" w:rsidRPr="006D6687">
              <w:rPr>
                <w:rFonts w:ascii="GHEA Grapalat" w:hAnsi="GHEA Grapalat"/>
                <w:sz w:val="20"/>
                <w:szCs w:val="20"/>
                <w:lang w:val="nb-NO" w:eastAsia="en-US" w:bidi="ar-SA"/>
              </w:rPr>
              <w:t>900418000650</w:t>
            </w:r>
          </w:p>
          <w:p w:rsidR="00092AC5" w:rsidRPr="006D6687" w:rsidRDefault="00F10AF3" w:rsidP="00092AC5">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092AC5" w:rsidRPr="006D6687" w:rsidRDefault="00092AC5" w:rsidP="00092AC5">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00F10AF3" w:rsidRPr="006D6687">
              <w:rPr>
                <w:rFonts w:ascii="GHEA Grapalat" w:hAnsi="GHEA Grapalat"/>
                <w:sz w:val="20"/>
                <w:szCs w:val="20"/>
                <w:lang w:val="nb-NO" w:eastAsia="en-US" w:bidi="ar-SA"/>
              </w:rPr>
              <w:t>04233948</w:t>
            </w: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c>
          <w:tcPr>
            <w:tcW w:w="760" w:type="dxa"/>
          </w:tcPr>
          <w:p w:rsidR="00071D1C" w:rsidRPr="006D6687" w:rsidRDefault="00071D1C" w:rsidP="00B46D58">
            <w:pPr>
              <w:widowControl w:val="0"/>
              <w:spacing w:after="160"/>
              <w:jc w:val="center"/>
              <w:rPr>
                <w:rFonts w:ascii="GHEA Grapalat" w:hAnsi="GHEA Grapalat"/>
              </w:rPr>
            </w:pPr>
          </w:p>
        </w:tc>
        <w:tc>
          <w:tcPr>
            <w:tcW w:w="4343" w:type="dxa"/>
          </w:tcPr>
          <w:p w:rsidR="00414EBE" w:rsidRPr="006D6687" w:rsidRDefault="00414EBE" w:rsidP="00B46D58">
            <w:pPr>
              <w:widowControl w:val="0"/>
              <w:spacing w:after="160"/>
              <w:jc w:val="center"/>
              <w:rPr>
                <w:rFonts w:ascii="GHEA Grapalat" w:hAnsi="GHEA Grapalat"/>
                <w:b/>
                <w:lang w:val="en-US"/>
              </w:rPr>
            </w:pPr>
          </w:p>
          <w:p w:rsidR="00071D1C" w:rsidRPr="006D6687" w:rsidRDefault="00071D1C" w:rsidP="00B46D58">
            <w:pPr>
              <w:widowControl w:val="0"/>
              <w:spacing w:after="160"/>
              <w:jc w:val="center"/>
              <w:rPr>
                <w:rFonts w:ascii="GHEA Grapalat" w:hAnsi="GHEA Grapalat" w:cs="Sylfaen"/>
                <w:b/>
                <w:bCs/>
              </w:rPr>
            </w:pPr>
            <w:r w:rsidRPr="006D6687">
              <w:rPr>
                <w:rFonts w:ascii="GHEA Grapalat" w:hAnsi="GHEA Grapalat"/>
                <w:b/>
              </w:rPr>
              <w:t>ПРОДАВЕЦ</w:t>
            </w: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i w:val="0"/>
        </w:rPr>
        <w:t xml:space="preserve">к Договору 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071D1C" w:rsidRPr="006D6687" w:rsidRDefault="00565FC8" w:rsidP="00F10AF3">
      <w:pPr>
        <w:pStyle w:val="a3"/>
        <w:spacing w:line="240" w:lineRule="auto"/>
        <w:jc w:val="right"/>
        <w:rPr>
          <w:rFonts w:ascii="GHEA Grapalat" w:hAnsi="GHEA Grapalat"/>
          <w:i w:val="0"/>
        </w:rPr>
      </w:pPr>
      <w:r w:rsidRPr="006D6687">
        <w:rPr>
          <w:rFonts w:ascii="GHEA Grapalat" w:hAnsi="GHEA Grapalat"/>
          <w:i w:val="0"/>
        </w:rPr>
        <w:t xml:space="preserve">                                                                                                                                           </w:t>
      </w:r>
      <w:r w:rsidR="00071D1C"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00071D1C" w:rsidRPr="006D6687">
        <w:rPr>
          <w:rFonts w:ascii="GHEA Grapalat" w:hAnsi="GHEA Grapalat"/>
          <w:i w:val="0"/>
        </w:rPr>
        <w:t>20</w:t>
      </w:r>
      <w:r w:rsidRPr="006D6687">
        <w:rPr>
          <w:rFonts w:ascii="GHEA Grapalat" w:hAnsi="GHEA Grapalat"/>
          <w:i w:val="0"/>
          <w:lang w:val="en-US"/>
        </w:rPr>
        <w:t>19</w:t>
      </w:r>
      <w:r w:rsidR="00071D1C" w:rsidRPr="006D6687">
        <w:rPr>
          <w:rFonts w:ascii="GHEA Grapalat" w:hAnsi="GHEA Grapalat"/>
          <w:i w:val="0"/>
        </w:rPr>
        <w:t>г.</w:t>
      </w:r>
    </w:p>
    <w:p w:rsidR="00565FC8" w:rsidRPr="006D6687" w:rsidRDefault="00565FC8" w:rsidP="00F10AF3">
      <w:pPr>
        <w:widowControl w:val="0"/>
        <w:spacing w:after="160"/>
        <w:jc w:val="right"/>
        <w:rPr>
          <w:rFonts w:ascii="GHEA Grapalat" w:hAnsi="GHEA Grapalat"/>
          <w:lang w:val="en-US"/>
        </w:rPr>
      </w:pPr>
    </w:p>
    <w:p w:rsidR="00565FC8" w:rsidRPr="006D6687" w:rsidRDefault="00565FC8" w:rsidP="00B46D58">
      <w:pPr>
        <w:widowControl w:val="0"/>
        <w:spacing w:after="160"/>
        <w:jc w:val="center"/>
        <w:rPr>
          <w:rFonts w:ascii="GHEA Grapalat" w:hAnsi="GHEA Grapalat"/>
          <w:lang w:val="en-US"/>
        </w:rPr>
      </w:pP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p w:rsidR="00F954E8" w:rsidRPr="006D668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191"/>
        <w:gridCol w:w="2772"/>
        <w:gridCol w:w="895"/>
        <w:gridCol w:w="857"/>
        <w:gridCol w:w="1004"/>
        <w:gridCol w:w="1276"/>
        <w:gridCol w:w="1134"/>
        <w:gridCol w:w="1417"/>
        <w:gridCol w:w="2127"/>
        <w:gridCol w:w="12"/>
      </w:tblGrid>
      <w:tr w:rsidR="005E5EB0" w:rsidRPr="006D6687"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A475A5">
        <w:trPr>
          <w:gridAfter w:val="1"/>
          <w:wAfter w:w="12" w:type="dxa"/>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191"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Наменование  </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техническое описание</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единица измерения</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цена за единицу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драм/</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общая стоимость / драм/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общее количество:</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поставка</w:t>
            </w:r>
          </w:p>
        </w:tc>
      </w:tr>
      <w:tr w:rsidR="00A475A5" w:rsidRPr="006D6687" w:rsidTr="00A475A5">
        <w:trPr>
          <w:gridAfter w:val="1"/>
          <w:wAfter w:w="12" w:type="dxa"/>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772"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адрес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Количество </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крайний срок </w:t>
            </w:r>
          </w:p>
          <w:p w:rsidR="00A475A5" w:rsidRPr="006D6687" w:rsidRDefault="00A475A5" w:rsidP="005E5EB0">
            <w:pPr>
              <w:jc w:val="center"/>
              <w:rPr>
                <w:rFonts w:ascii="GHEA Grapalat" w:hAnsi="GHEA Grapalat"/>
                <w:sz w:val="18"/>
                <w:lang w:val="en-US" w:eastAsia="en-US" w:bidi="ar-SA"/>
              </w:rPr>
            </w:pP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хлеб</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Изготовлено из пшеничной муки </w:t>
            </w:r>
            <w:r w:rsidRPr="006D6687">
              <w:rPr>
                <w:sz w:val="18"/>
                <w:szCs w:val="18"/>
              </w:rPr>
              <w:t>типа матнакаш</w:t>
            </w:r>
          </w:p>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первого сорта, АСТ 31-99. Безопасность в соответствии со статьей 8 N 2-III-4.9-01-2010 гигиенических норм и Закона РА о безопасности пищевых продуктов. Срок годности не менее 90%</w:t>
            </w:r>
          </w:p>
          <w:p w:rsidR="00A475A5" w:rsidRPr="006D6687" w:rsidRDefault="00A475A5" w:rsidP="006D6687">
            <w:pPr>
              <w:pStyle w:val="HTML"/>
              <w:jc w:val="center"/>
              <w:rPr>
                <w:rFonts w:ascii="GHEA Grapalat" w:hAnsi="GHEA Grapalat"/>
                <w:sz w:val="18"/>
                <w:szCs w:val="18"/>
                <w:lang w:val="en-US"/>
              </w:rPr>
            </w:pPr>
          </w:p>
          <w:p w:rsidR="00A475A5" w:rsidRPr="006D6687" w:rsidRDefault="00A475A5" w:rsidP="006D6687">
            <w:pPr>
              <w:jc w:val="center"/>
              <w:rPr>
                <w:rFonts w:ascii="GHEA Grapalat" w:hAnsi="GHEA Grapalat"/>
                <w:sz w:val="18"/>
                <w:szCs w:val="18"/>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3800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eastAsia="en-US" w:bidi="ar-SA"/>
              </w:rPr>
              <w:t>о Абовян Терлерян 1/1</w:t>
            </w:r>
          </w:p>
          <w:p w:rsidR="00A475A5" w:rsidRPr="006D6687" w:rsidRDefault="00A475A5" w:rsidP="006D6687">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15531100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масло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bidi="ar-SA"/>
              </w:rPr>
            </w:pPr>
            <w:r w:rsidRPr="006D6687">
              <w:rPr>
                <w:rFonts w:ascii="GHEA Grapalat" w:hAnsi="GHEA Grapalat"/>
                <w:sz w:val="18"/>
                <w:szCs w:val="18"/>
              </w:rPr>
              <w:t xml:space="preserve">Сливочный, насыщенный: 71,5-82,5%, высококачественный, свежий, содержание белка 0,7 г, углеводы 0,7 г, 740 ккал 200-250 г или 20-25 кг в заводских </w:t>
            </w:r>
            <w:r w:rsidRPr="006D6687">
              <w:rPr>
                <w:rFonts w:ascii="GHEA Grapalat" w:hAnsi="GHEA Grapalat"/>
                <w:sz w:val="18"/>
                <w:szCs w:val="18"/>
              </w:rPr>
              <w:lastRenderedPageBreak/>
              <w:t>упаковках, ГОСТ 37-91 или эквивалент. Безопасность и маркировка согласно Правительству РА 2006. Статья 8 Закона Республики Армения «О молоке и молочном техническом регулировании» и Указ № 1925-N от 21 декабря 2009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sz w:val="18"/>
                <w:szCs w:val="18"/>
                <w:lang w:eastAsia="en-US" w:bidi="ar-SA"/>
              </w:rPr>
              <w:t>Первая поставка будет произведена с даты подписания договора</w:t>
            </w:r>
          </w:p>
          <w:p w:rsidR="00A475A5" w:rsidRPr="006D6687" w:rsidRDefault="00A475A5" w:rsidP="006D6687">
            <w:pPr>
              <w:jc w:val="center"/>
              <w:rPr>
                <w:sz w:val="18"/>
                <w:szCs w:val="18"/>
                <w:lang w:eastAsia="en-US" w:bidi="ar-SA"/>
              </w:rPr>
            </w:pP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15421100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Растительное масло / подсолнечник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Пастеризованное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Молоко коровье пастеризованное с содержанием жира 3,2%, кислотность: 16-21 т, ГОСТ13277-79. Пищевая ценность на 100 г: белок -2,8 г, масло -3,2 г, углеводы 4,7 г. Энергетическая ценность: 58 ккал. Безопасность по N2 -III-4.9-01-2010 Статья 9 Закона РА о гигиене и безопасности пищевых продуктов, с заводским контейнером 1 литр</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15551600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Мацун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val="hy-AM" w:eastAsia="en-US" w:bidi="ar-SA"/>
              </w:rPr>
              <w:t xml:space="preserve">Из свежего коровьего молока, жирность 3% -3,2%, кислотность 65-1000т. Пищевая ценность на 100 г: </w:t>
            </w:r>
            <w:r w:rsidRPr="006D6687">
              <w:rPr>
                <w:rFonts w:ascii="GHEA Grapalat" w:hAnsi="GHEA Grapalat"/>
                <w:sz w:val="18"/>
                <w:szCs w:val="18"/>
                <w:lang w:val="hy-AM" w:eastAsia="en-US" w:bidi="ar-SA"/>
              </w:rPr>
              <w:lastRenderedPageBreak/>
              <w:t>белок - 2,8 г, жир - 3,2 г, углеводы - 4 г. Энергетическая ценность: 56 ккал / 234 кг. Контейнеры 950 г, Технический регламент о требованиях к молоку, молочным продуктам и их производству, утвержденный Указом № 1925-N от 21 декабря 1999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15512000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Сметана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Из свежего коровьего молока, в 450г контейнерах. богатство: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15541200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Сыр Чанах</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Сыр белый обезжиренный из коровьего молока с содержанием жира 36-40% по ГОСТ 7616-85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15831000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сахар</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 xml:space="preserve">Белый, свекольный, </w:t>
            </w:r>
            <w:r w:rsidRPr="006D6687">
              <w:rPr>
                <w:rFonts w:ascii="GHEA Grapalat" w:hAnsi="GHEA Grapalat"/>
                <w:sz w:val="18"/>
                <w:szCs w:val="18"/>
              </w:rPr>
              <w:lastRenderedPageBreak/>
              <w:t>объемный, сладкий, без запаха или запаха (как сухой, так и в растворе). Раствор сахара должен быть прозрачным, не содержать нерастворенных осадков и побочных продуктов, масса сахарозы не менее 99,75% (содержание сухого вещества), масса влаги не более 0,14%, масса ферросплавов: Не более 0,0003% по ГОСТ 21-94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w:t>
            </w:r>
            <w:r w:rsidRPr="006D6687">
              <w:rPr>
                <w:rFonts w:ascii="GHEA Grapalat" w:hAnsi="GHEA Grapalat"/>
                <w:sz w:val="18"/>
                <w:szCs w:val="18"/>
                <w:lang w:eastAsia="en-US" w:bidi="ar-SA"/>
              </w:rPr>
              <w:lastRenderedPageBreak/>
              <w:t>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w:t>
            </w:r>
            <w:r w:rsidRPr="006D6687">
              <w:rPr>
                <w:rFonts w:ascii="Sylfaen" w:hAnsi="Sylfaen" w:cs="Sylfaen"/>
                <w:sz w:val="18"/>
                <w:szCs w:val="18"/>
                <w:lang w:eastAsia="en-US" w:bidi="ar-SA"/>
              </w:rPr>
              <w:lastRenderedPageBreak/>
              <w:t>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15511600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Сгущенное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Молоко сгущенное с сахаром, 370 г. Влажность не более 26,5%, сахароза не менее 43,5%, масса сухого вещества молока не менее 28,5%, кислотность не более 48 0 Т,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о безопасности пищевых продуктов, принятая Указом № 1925-N от 21 декабря. 2006года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15842100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Шоколадный крем</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 xml:space="preserve">Пищевая ценность белка на 100 г белка 6,3 г, жира 30,9 г, углеводов 57,5 </w:t>
            </w:r>
            <w:r w:rsidRPr="006D6687">
              <w:rPr>
                <w:rFonts w:ascii="Cambria Math" w:hAnsi="Cambria Math" w:cs="Cambria Math"/>
                <w:sz w:val="18"/>
                <w:szCs w:val="18"/>
                <w:lang w:bidi="ar-SA"/>
              </w:rPr>
              <w:t>​​</w:t>
            </w:r>
            <w:r w:rsidRPr="006D6687">
              <w:rPr>
                <w:rFonts w:ascii="GHEA Grapalat" w:hAnsi="GHEA Grapalat" w:cs="GHEA Grapalat"/>
                <w:sz w:val="18"/>
                <w:szCs w:val="18"/>
                <w:lang w:bidi="ar-SA"/>
              </w:rPr>
              <w:t>г</w:t>
            </w:r>
            <w:r w:rsidRPr="006D6687">
              <w:rPr>
                <w:rFonts w:ascii="GHEA Grapalat" w:hAnsi="GHEA Grapalat" w:cs="Courier New"/>
                <w:sz w:val="18"/>
                <w:szCs w:val="18"/>
                <w:lang w:bidi="ar-SA"/>
              </w:rPr>
              <w:t xml:space="preserve"> / 539 </w:t>
            </w:r>
            <w:r w:rsidRPr="006D6687">
              <w:rPr>
                <w:rFonts w:ascii="GHEA Grapalat" w:hAnsi="GHEA Grapalat" w:cs="GHEA Grapalat"/>
                <w:sz w:val="18"/>
                <w:szCs w:val="18"/>
                <w:lang w:bidi="ar-SA"/>
              </w:rPr>
              <w:t>ккал</w:t>
            </w:r>
            <w:r w:rsidRPr="006D6687">
              <w:rPr>
                <w:rFonts w:ascii="GHEA Grapalat" w:hAnsi="GHEA Grapalat" w:cs="Courier New"/>
                <w:sz w:val="18"/>
                <w:szCs w:val="18"/>
                <w:lang w:bidi="ar-SA"/>
              </w:rPr>
              <w:t xml:space="preserve"> / </w:t>
            </w:r>
            <w:r w:rsidRPr="006D6687">
              <w:rPr>
                <w:rFonts w:ascii="GHEA Grapalat" w:hAnsi="GHEA Grapalat" w:cs="GHEA Grapalat"/>
                <w:sz w:val="18"/>
                <w:szCs w:val="18"/>
                <w:lang w:bidi="ar-SA"/>
              </w:rPr>
              <w:t>ГОСТ</w:t>
            </w:r>
            <w:r w:rsidRPr="006D6687">
              <w:rPr>
                <w:rFonts w:ascii="GHEA Grapalat" w:hAnsi="GHEA Grapalat" w:cs="Courier New"/>
                <w:sz w:val="18"/>
                <w:szCs w:val="18"/>
                <w:lang w:bidi="ar-SA"/>
              </w:rPr>
              <w:t xml:space="preserve"> 45702014 </w:t>
            </w:r>
            <w:r w:rsidRPr="006D6687">
              <w:rPr>
                <w:rFonts w:ascii="GHEA Grapalat" w:hAnsi="GHEA Grapalat" w:cs="GHEA Grapalat"/>
                <w:sz w:val="18"/>
                <w:szCs w:val="18"/>
                <w:lang w:bidi="ar-SA"/>
              </w:rPr>
              <w:t>или</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lastRenderedPageBreak/>
              <w:t>эквивалент</w:t>
            </w:r>
            <w:r w:rsidRPr="006D6687">
              <w:rPr>
                <w:rFonts w:ascii="GHEA Grapalat" w:hAnsi="GHEA Grapalat" w:cs="Courier New"/>
                <w:sz w:val="18"/>
                <w:szCs w:val="18"/>
                <w:lang w:bidi="ar-SA"/>
              </w:rPr>
              <w:t xml:space="preserve">. 350 </w:t>
            </w:r>
            <w:r w:rsidRPr="006D6687">
              <w:rPr>
                <w:rFonts w:ascii="GHEA Grapalat" w:hAnsi="GHEA Grapalat" w:cs="GHEA Grapalat"/>
                <w:sz w:val="18"/>
                <w:szCs w:val="18"/>
                <w:lang w:bidi="ar-SA"/>
              </w:rPr>
              <w:t>г</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со</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стеклянными</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буты</w:t>
            </w:r>
            <w:r w:rsidRPr="006D6687">
              <w:rPr>
                <w:rFonts w:ascii="GHEA Grapalat" w:hAnsi="GHEA Grapalat" w:cs="Courier New"/>
                <w:sz w:val="18"/>
                <w:szCs w:val="18"/>
                <w:lang w:bidi="ar-SA"/>
              </w:rPr>
              <w:t>лками.</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15111120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Говядина/мягкая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lang w:val="en-US"/>
              </w:rPr>
            </w:pPr>
            <w:r w:rsidRPr="006D6687">
              <w:rPr>
                <w:rFonts w:ascii="GHEA Grapalat" w:hAnsi="GHEA Grapalat"/>
                <w:sz w:val="18"/>
                <w:szCs w:val="18"/>
              </w:rPr>
              <w:t>Говядина бескостная, с развитыми мышцами, хранится при температуре от 0 до 4 ° С не более 6 часов; , Упаковка в Коробках, Безопасность и Маркировка Правительством Республики Армения, 2006 Статья 8 Закона Республики Армения «О мясе и мясном техническом регламенте» и Закона о безопасности пищевых продуктов, утвержденного Указом № 1560-N от 19 октября 1915 года. АСТ 342-2011.</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15112160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Куриная грудка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Чистая, бескровная, без запаха, завернутая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1919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800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15331180</w:t>
            </w:r>
          </w:p>
          <w:p w:rsidR="00A475A5" w:rsidRPr="006D6687" w:rsidRDefault="00A475A5" w:rsidP="006D6687">
            <w:pPr>
              <w:jc w:val="center"/>
              <w:rPr>
                <w:rFonts w:ascii="GHEA Grapalat" w:hAnsi="GHEA Grapalat"/>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Консервированная кукуруза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кукуруза консервированная, в вакуумной упаковке весом 425 грамм в соответствии с нормами и стандартами РА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Օ3211300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рис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 xml:space="preserve">Белый, крупный, высокий, длинный тип, неразбитый, разделенный по ширине от 1 до 4 типов, с влажностью от 13% до 15%, ГОСТ 6293-90. Безопасность и маркировка </w:t>
            </w:r>
            <w:r w:rsidRPr="006D6687">
              <w:rPr>
                <w:rFonts w:ascii="GHEA Grapalat" w:hAnsi="GHEA Grapalat"/>
                <w:sz w:val="18"/>
                <w:szCs w:val="18"/>
              </w:rPr>
              <w:lastRenderedPageBreak/>
              <w:t>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15850000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макарона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Обычные макаронные изделия из не допускающего пригорания теста, в зависимости от типа и качества муки: A (мука из твердой пшеницы), B (пшеничная мука из мягкого глазури), B (пшеничная мука для выпечки), жареные и не жареные, ГОСТ 875-92 или эквивалентные. Безопасность в соответствии с N 2-III-4.9-01-2010 гигиеническими нормами и маркировкой - Статья 8 Закона РА «О безопасности пищевых продуктов».</w:t>
            </w:r>
          </w:p>
          <w:p w:rsidR="00A475A5" w:rsidRPr="00A475A5" w:rsidRDefault="00A475A5" w:rsidP="00A475A5">
            <w:pPr>
              <w:pStyle w:val="HTML"/>
              <w:jc w:val="center"/>
              <w:rPr>
                <w:rFonts w:ascii="GHEA Grapalat" w:hAnsi="GHEA Grapalat"/>
                <w:sz w:val="18"/>
                <w:szCs w:val="18"/>
                <w:lang w:val="en-US"/>
              </w:rPr>
            </w:pPr>
            <w:r w:rsidRPr="006D6687">
              <w:rPr>
                <w:rFonts w:ascii="GHEA Grapalat" w:hAnsi="GHEA Grapalat"/>
                <w:sz w:val="18"/>
                <w:szCs w:val="18"/>
              </w:rPr>
              <w:t>«О мясе и мясном техническом регламенте» и Закона о безопасности пищевых продуктов, утвержденного Указом № 1560-N от 19 октября 1915 года. АСТ 342-2011.</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15331153</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чечевица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eastAsia="en-US" w:bidi="ar-SA"/>
              </w:rPr>
            </w:pPr>
            <w:r w:rsidRPr="006D6687">
              <w:rPr>
                <w:rFonts w:ascii="GHEA Grapalat" w:hAnsi="GHEA Grapalat" w:cs="Courier New"/>
                <w:sz w:val="18"/>
                <w:szCs w:val="18"/>
                <w:lang w:bidi="ar-SA"/>
              </w:rPr>
              <w:t xml:space="preserve">Три типа, однородный, чистый, сухой - влажность (14,0-17,0)% не является необходимой. Безопасность согласно гигиеническим нормам N 8-III-4.9-01-2010, ст. </w:t>
            </w:r>
            <w:r w:rsidRPr="006D6687">
              <w:rPr>
                <w:rFonts w:ascii="GHEA Grapalat" w:hAnsi="GHEA Grapalat" w:cs="Courier New"/>
                <w:sz w:val="18"/>
                <w:szCs w:val="18"/>
                <w:lang w:bidi="ar-SA"/>
              </w:rPr>
              <w:lastRenderedPageBreak/>
              <w:t>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Օ3221117</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тромб</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Сушеный, очищенный, желтый. Безопасность - Статья 8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p>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15331180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Горох консервированный / зеленый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Консервированный зеленый горошек с емкостью 720 мл. Пищевая ценность на 100 г белка - 3,1 г, углеводов - 6,5 г, жира - 0,2 г Безопасность и маркировка: N 2-III-4.9-01-2010 Гигиенические нормы и Закон РА «О безопасности пищевых продуктов» 8- Артикул ГОСТ 15842-90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15616000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гречка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Гречиха I типа, влажность не более 14,0%, зерно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15623200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манная крупа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 xml:space="preserve">Изготовлен из высококачественной муки, ГОСТ 7022-97. Пищевая ценность на 100 г: белок -10,4 г, жиры -1,1 г, углеводы-71,5 г Безопасность и маркировка: N 2-III-4.9-01-2010 Гигиенические нормы и «О </w:t>
            </w:r>
            <w:r w:rsidRPr="006D6687">
              <w:rPr>
                <w:rFonts w:ascii="GHEA Grapalat" w:hAnsi="GHEA Grapalat"/>
                <w:color w:val="000000"/>
                <w:sz w:val="18"/>
                <w:szCs w:val="18"/>
                <w:lang w:val="hy-AM" w:eastAsia="en-US" w:bidi="ar-SA"/>
              </w:rPr>
              <w:lastRenderedPageBreak/>
              <w:t>безопасности пищевых продуктов» Статья 8 Закона РА Упакованные в пачки по 800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15617000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Пшеничная 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Свежая, сладкая, высококачественная мука, жареная, в коробке по 10 шт. ГОСТ 14031-68. Безопасность и маркировка: статья 2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15619000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Эмерная 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Пшеничная крупа или дополнительно измельченный µ, полученный из зерен пшеницы, либо тонко измельчен, либо округлен, имеет влажность не более 14%, солевые смеси не более 0,3%, изготовленные из пшеницы и пшеницы первого сорта, 27 ° C -60, Безопасность и маркировка: N 2– III-4.9-01-2010 Статья 8 и Упаковка Гигиенических норм и Закона Республики Армения о безопасности пищевых продуктов ГОСТ 276-60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15613350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Овсяные хлопья</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Из бобов - зерна, не превышающие 15% влаги, упакованные в мешки или мешки. ГОСТ276-60: Безопасность и маркировка: N 2– III-4.9-01-2010 Статья 8 Закона РА «О гигиене и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Кисел  фриктовий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 xml:space="preserve">Влага - безопасность и маркировка согласно </w:t>
            </w:r>
            <w:r w:rsidRPr="006D6687">
              <w:rPr>
                <w:rFonts w:ascii="GHEA Grapalat" w:hAnsi="GHEA Grapalat"/>
                <w:sz w:val="18"/>
                <w:szCs w:val="18"/>
                <w:lang w:val="hy-AM" w:eastAsia="en-US" w:bidi="ar-SA"/>
              </w:rPr>
              <w:lastRenderedPageBreak/>
              <w:t>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ГОСТ 21149-93. Пищевая ценность на 100 г белка</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13 г, жиры - 6 г, углеводы - 62 г.</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Энергетическая ценность на 100 г 350 ккал / 1470 кВт в упаковке</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В ящиках по 350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lastRenderedPageBreak/>
              <w:t>2-ая ​​доставка по предварительн</w:t>
            </w:r>
            <w:r w:rsidRPr="006D6687">
              <w:rPr>
                <w:sz w:val="18"/>
                <w:szCs w:val="18"/>
              </w:rPr>
              <w:lastRenderedPageBreak/>
              <w:t>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lang w:val="hy-AM"/>
              </w:rPr>
            </w:pPr>
            <w:r w:rsidRPr="006D6687">
              <w:rPr>
                <w:rFonts w:ascii="GHEA Grapalat" w:hAnsi="GHEA Grapalat" w:cs="Calibri"/>
                <w:color w:val="000000"/>
                <w:sz w:val="18"/>
                <w:szCs w:val="18"/>
                <w:lang w:val="hy-AM"/>
              </w:rPr>
              <w:t>15872400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соли  для еды</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Соль кормовая маленькая высокого качества, йодированный АСТ 239-2005 Срок годности не менее 12 месяцев с даты изготовления.</w:t>
            </w:r>
          </w:p>
          <w:p w:rsidR="00A475A5" w:rsidRPr="006D6687" w:rsidRDefault="00A475A5" w:rsidP="006D6687">
            <w:pPr>
              <w:jc w:val="center"/>
              <w:rPr>
                <w:rFonts w:ascii="GHEA Grapalat" w:hAnsi="GHEA Grapalat"/>
                <w:color w:val="000000"/>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15841400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Какао порошок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Какао-порошок упакован в 100 г картонных коробок, ГОСТ 108201 4 Безопасность в соответствии с гигиеническими стандартами N2III4.9012010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15863200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Черный чай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 xml:space="preserve">Байкатай черный в 100-граммовых коробочках, с крупными листьями, зернистыми и мелкими. «Букет», высокого качества и I типа, ГОСТ 1937-90 или ГОСТ 1938-90. Безопасность в соответствии с </w:t>
            </w:r>
            <w:r w:rsidRPr="006D6687">
              <w:rPr>
                <w:rFonts w:ascii="GHEA Grapalat" w:hAnsi="GHEA Grapalat" w:cs="Arial"/>
                <w:sz w:val="18"/>
                <w:szCs w:val="18"/>
                <w:lang w:val="hy-AM" w:eastAsia="en-US" w:bidi="ar-SA"/>
              </w:rPr>
              <w:lastRenderedPageBreak/>
              <w:t>гигиеническими стандартами E112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15333100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Томатная паста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Высокое качество, упаковано в стеклянную тару до 10 дм 3, ГОСТ 3343-89. Безопасность в соответствии с N 2-III-4.9-01-2010 гигиеническими нормами и маркировкой - Статья 8 Закона РА «О безопасности пищевых продуктов»:</w:t>
            </w:r>
          </w:p>
          <w:p w:rsidR="00A475A5" w:rsidRPr="006D6687" w:rsidRDefault="00A475A5" w:rsidP="006D6687">
            <w:pPr>
              <w:jc w:val="center"/>
              <w:rPr>
                <w:rFonts w:ascii="GHEA Grapalat" w:hAnsi="GHEA Grapalat"/>
                <w:sz w:val="18"/>
                <w:szCs w:val="18"/>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15332291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Жем из абрикоса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val="hy-AM" w:eastAsia="en-US" w:bidi="ar-SA"/>
              </w:rPr>
              <w:t>Джем: абрикосовый, 1-й сорт АСТ 48-2007. Пищевая ценность на 100 г углеводов 57 г, 1,4 мг витамина С Энергетическая ценность 228/95 ккал Состав: абрикос, сахар, вода Безопасность в соответствии с N 2-III-4.9-01-2010 Гигиенические нормы с надписью «Безопасность пищевых продуктов» «Статья 8 Закона РА: Упаковка в стеклянную тару по 1200 грамм с герметиком. ГОСТ 7009-</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rPr>
            </w:pPr>
            <w:r w:rsidRPr="006D6687">
              <w:rPr>
                <w:rFonts w:ascii="GHEA Grapalat" w:hAnsi="GHEA Grapalat" w:cs="Arial"/>
                <w:sz w:val="18"/>
                <w:szCs w:val="18"/>
              </w:rPr>
              <w:t>15872600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Сода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Сода для еды. 500г картонные коробки. Мелкая белая пищевая добавка, используемая в соответствии с ГОСТ, ГОСТ 32802-2014 Безопасность согласно санитарно-эпидемиологическим нормам и правилам и Закону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w:t>
            </w:r>
            <w:r w:rsidRPr="006D6687">
              <w:rPr>
                <w:rFonts w:ascii="GHEA Grapalat" w:hAnsi="GHEA Grapalat" w:cs="Arial"/>
                <w:sz w:val="18"/>
                <w:szCs w:val="18"/>
                <w:lang w:eastAsia="en-US" w:bidi="ar-SA"/>
              </w:rPr>
              <w:t>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15872310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Лавровые листья</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Листья дуба сушеные, </w:t>
            </w:r>
            <w:r w:rsidRPr="006D6687">
              <w:rPr>
                <w:rFonts w:ascii="GHEA Grapalat" w:hAnsi="GHEA Grapalat"/>
                <w:sz w:val="18"/>
                <w:szCs w:val="18"/>
              </w:rPr>
              <w:lastRenderedPageBreak/>
              <w:t>обрезанные, влажность листьев - не более 12%, ГОСТ 17594-81. Безопасность в соответствии с гигиеническими нормами N 2-III-4.9-01-2010, ст. 8 Закона РА «О безопасности пищевых продуктов» :: Упакована в пачки по 25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w:t>
            </w:r>
            <w:r w:rsidRPr="006D6687">
              <w:rPr>
                <w:rFonts w:ascii="GHEA Grapalat" w:hAnsi="GHEA Grapalat"/>
                <w:sz w:val="18"/>
                <w:szCs w:val="18"/>
                <w:lang w:eastAsia="en-US" w:bidi="ar-SA"/>
              </w:rPr>
              <w:lastRenderedPageBreak/>
              <w:t>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 xml:space="preserve">Первая поставка будет </w:t>
            </w:r>
            <w:r w:rsidRPr="006D6687">
              <w:rPr>
                <w:rFonts w:ascii="GHEA Grapalat" w:hAnsi="GHEA Grapalat"/>
                <w:sz w:val="18"/>
                <w:szCs w:val="18"/>
              </w:rPr>
              <w:lastRenderedPageBreak/>
              <w:t>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Օ3142510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Яйцо 01 класс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1-й класс, яичный стол или рацион, отсортированный по яичной массе, AST 182-2012. Безопасность согласно гигиеническим нормам N2-III-4.9-01-2010 и статье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cs="Calibri"/>
                <w:sz w:val="18"/>
                <w:szCs w:val="18"/>
              </w:rPr>
              <w:t>15612180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Мука высокого качества без запаха и запаха, Без кислотности и горечи, без смолы и плесени, влажность не более 15%. Высокое качество ГОСТ 26574-85, Упаковка: ГОСТ 26574-85. Безопасность в соответствии с гигиеническими нормами N2-III-4.9-01-2010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Печенье</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Изготовлено из молока и сахара, содержание сахара от 20% до 27%, содержание жира от 3% до 30%. GOST15810-96. Безопасность и маркировка Статья 2 гигиенических норм N 2-III-4.9-01-2010 и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Вафли / Печенье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jc w:val="center"/>
              <w:rPr>
                <w:rFonts w:ascii="GHEA Grapalat" w:hAnsi="GHEA Grapalat"/>
                <w:color w:val="000000"/>
                <w:sz w:val="18"/>
                <w:szCs w:val="18"/>
                <w:lang w:eastAsia="en-US" w:bidi="ar-SA"/>
              </w:rPr>
            </w:pPr>
            <w:r w:rsidRPr="006D6687">
              <w:rPr>
                <w:rFonts w:ascii="GHEA Grapalat" w:hAnsi="GHEA Grapalat"/>
                <w:color w:val="000000"/>
                <w:sz w:val="18"/>
                <w:szCs w:val="18"/>
                <w:lang w:eastAsia="en-US" w:bidi="ar-SA"/>
              </w:rPr>
              <w:t xml:space="preserve">Вафли свежие, с разными вкусами (ядра), жареные. </w:t>
            </w:r>
            <w:r w:rsidRPr="006D6687">
              <w:rPr>
                <w:rFonts w:ascii="GHEA Grapalat" w:hAnsi="GHEA Grapalat"/>
                <w:color w:val="000000"/>
                <w:sz w:val="18"/>
                <w:szCs w:val="18"/>
                <w:lang w:eastAsia="en-US" w:bidi="ar-SA"/>
              </w:rPr>
              <w:lastRenderedPageBreak/>
              <w:t>Безопасность и маркировка N 2-III-4.9- 01-2010 гигиенические нормы и статья 8 Закона РА «О безопасности пищевых продуктов» ГОСТ 14031-2014</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lastRenderedPageBreak/>
              <w:t>2-ая ​​доставка по предварительн</w:t>
            </w:r>
            <w:r w:rsidRPr="006D6687">
              <w:rPr>
                <w:sz w:val="18"/>
                <w:szCs w:val="18"/>
              </w:rPr>
              <w:lastRenderedPageBreak/>
              <w:t>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15842310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Карамель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Карамель с молоком, помадой, фруктами, желе, желе, глазурью, грилем, добавками пралине, в зависимости от типа конфет, не более 4-25% по весу, в упаковке: пенистая, пенистая, не пенистая , Безопасность в соответствии с N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15842110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Конфеты  ирис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olor w:val="000000"/>
                <w:sz w:val="18"/>
                <w:szCs w:val="18"/>
                <w:lang w:val="hy-AM" w:eastAsia="en-US" w:bidi="ar-SA"/>
              </w:rPr>
              <w:t>Ирис, помадная масса, полученная путем варки сгущенного молока с сахаром, керамикой, фруктовым соком или маргарином. Упаковка путем смешивания (как указано). ГОСТ 4570-2014Безопасность в соответствии с N 2-III-4.9-01-2010 Гигиенические нормативы и маркировка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15831710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халва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spacing w:before="100" w:beforeAutospacing="1" w:after="100" w:afterAutospacing="1"/>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 xml:space="preserve">До 5 кг или эквивалент белого кунжута. AST31-99: Безопасность в соответствии с гигиеническими нормами N2-III-4.9-01-2010 и статьей 9 Закона РА «О безопасности пищевых продуктов» ГОСТ </w:t>
            </w:r>
            <w:r w:rsidRPr="006D6687">
              <w:rPr>
                <w:rFonts w:ascii="GHEA Grapalat" w:hAnsi="GHEA Grapalat"/>
                <w:color w:val="000000"/>
                <w:sz w:val="18"/>
                <w:szCs w:val="18"/>
                <w:lang w:val="hy-AM" w:eastAsia="en-US" w:bidi="ar-SA"/>
              </w:rPr>
              <w:lastRenderedPageBreak/>
              <w:t>6502-2014</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15332412</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изюм</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eastAsia="en-US" w:bidi="ar-SA"/>
              </w:rPr>
            </w:pPr>
            <w:r w:rsidRPr="006D6687">
              <w:rPr>
                <w:rFonts w:ascii="GHEA Grapalat" w:hAnsi="GHEA Grapalat" w:cs="Calibri"/>
                <w:sz w:val="18"/>
                <w:szCs w:val="18"/>
                <w:lang w:val="hy-AM" w:eastAsia="en-US" w:bidi="ar-SA"/>
              </w:rPr>
              <w:t>Заводской виноград без косточек, хранится при температуре от 5 до 25 С при влажности 70%. ГОСТ 6882-88. В соответствии с нормами и стандартами РА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картофель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6D6687">
              <w:rPr>
                <w:rFonts w:ascii="Cambria Math" w:hAnsi="Cambria Math" w:cs="Cambria Math"/>
                <w:sz w:val="18"/>
                <w:szCs w:val="18"/>
              </w:rPr>
              <w:t>​​</w:t>
            </w:r>
            <w:r w:rsidRPr="006D6687">
              <w:rPr>
                <w:rFonts w:ascii="GHEA Grapalat" w:hAnsi="GHEA Grapalat"/>
                <w:sz w:val="18"/>
                <w:szCs w:val="18"/>
              </w:rPr>
              <w:t>овощах и о безопасности пищевых продуктов», принятая Указом № 1913-N от 21 декабря 2011 г.</w:t>
            </w:r>
          </w:p>
          <w:p w:rsidR="00A475A5" w:rsidRPr="006D6687" w:rsidRDefault="00A475A5"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951"/>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15331161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Луковая голова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Головка лука: свежая, сладкая, на выбор, диаметром не менее 5-7 см. ГОСТ 34306-2017, безопасность по данным Правительства Республики Армения на 2006 год. Статья 8 Закона Республики Армения № 1913-N от 21 декабря, утв. Հաստատ Технический регламент на овощи и овощи</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Օ3221410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капуста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eastAsia="en-US" w:bidi="ar-SA"/>
              </w:rPr>
            </w:pPr>
            <w:r w:rsidRPr="006D6687">
              <w:rPr>
                <w:rFonts w:ascii="GHEA Grapalat" w:hAnsi="GHEA Grapalat"/>
                <w:sz w:val="18"/>
                <w:szCs w:val="18"/>
                <w:lang w:val="hy-AM" w:eastAsia="en-US" w:bidi="ar-SA"/>
              </w:rPr>
              <w:t xml:space="preserve">Внешний вид: головы свежие, цельные, без болезней, без </w:t>
            </w:r>
            <w:r w:rsidRPr="006D6687">
              <w:rPr>
                <w:rFonts w:ascii="GHEA Grapalat" w:hAnsi="GHEA Grapalat"/>
                <w:sz w:val="18"/>
                <w:szCs w:val="18"/>
                <w:lang w:val="hy-AM" w:eastAsia="en-US" w:bidi="ar-SA"/>
              </w:rPr>
              <w:lastRenderedPageBreak/>
              <w:t>болезней, чистые, одиночные ботанические, без травм. Головки должны быть полностью сформированы, устойчивы, не хрупки и не согнуты. Степень очистки головок: Капуста должна быть очищена до плотной поверхности с зелеными и белыми листьями. Длина капусты не более 3 см. Механические переломы, трещины, переломы головок не допускаются. Масса очищаемых головок не менее - 0,7 кг. (ГОСТ 26768-85).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2009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i/>
                <w:sz w:val="18"/>
                <w:szCs w:val="18"/>
              </w:rPr>
            </w:pPr>
            <w:r w:rsidRPr="006D6687">
              <w:rPr>
                <w:rFonts w:ascii="GHEA Grapalat" w:hAnsi="GHEA Grapalat" w:cs="Calibri"/>
                <w:i/>
                <w:sz w:val="18"/>
                <w:szCs w:val="18"/>
              </w:rPr>
              <w:t>03221110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Морковь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rPr>
              <w:t xml:space="preserve">Обычный  </w:t>
            </w:r>
            <w:r w:rsidRPr="006D6687">
              <w:rPr>
                <w:rFonts w:ascii="GHEA Grapalat" w:hAnsi="GHEA Grapalat"/>
                <w:sz w:val="18"/>
                <w:szCs w:val="18"/>
                <w:lang w:val="hy-AM" w:eastAsia="en-US"/>
              </w:rPr>
              <w:t xml:space="preserve">тип, ГОСТ 26767-85. Безопасность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 Безопасность, упаковка и маркировка согласно Правительству РА 2006 Статья 8 Закона Республики Армения «О </w:t>
            </w:r>
            <w:r w:rsidRPr="006D6687">
              <w:rPr>
                <w:rFonts w:ascii="GHEA Grapalat" w:hAnsi="GHEA Grapalat"/>
                <w:sz w:val="18"/>
                <w:szCs w:val="18"/>
                <w:lang w:val="hy-AM" w:eastAsia="en-US"/>
              </w:rPr>
              <w:lastRenderedPageBreak/>
              <w:t>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15331163</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Свекла / красная свекла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lang w:val="hy-AM" w:eastAsia="en-US" w:bidi="ar-SA"/>
              </w:rPr>
              <w:t>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корней (при наибольшем поперечном диаметре) 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15331139</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помидор</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color w:val="000000"/>
                <w:sz w:val="18"/>
                <w:szCs w:val="18"/>
                <w:lang w:val="hy-AM" w:eastAsia="en-US" w:bidi="ar-SA"/>
              </w:rPr>
              <w:t>Тип свежего помидора, безопасность в соответствии со статьей 9 Санитарно-эпидемиологических правил и норм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Օ3221124</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огурец</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lang w:val="hy-AM" w:eastAsia="en-US" w:bidi="ar-SA"/>
              </w:rPr>
              <w:t>Использование свежего огурца, безопасность в соответствии с санитарно-эпидемиологическими правилами и нормами N 2-III-4,9-01-2003 (Сан-Пин РФ 2,3,2-1078-01) и Законом РА «О безопасности пищевых продуктов» 8- Статья первая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15331167</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Зелен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color w:val="000000"/>
                <w:sz w:val="18"/>
                <w:szCs w:val="18"/>
              </w:rPr>
            </w:pPr>
            <w:r w:rsidRPr="006D6687">
              <w:rPr>
                <w:rFonts w:ascii="GHEA Grapalat" w:hAnsi="GHEA Grapalat" w:cs="Sylfaen"/>
                <w:color w:val="000000"/>
                <w:sz w:val="18"/>
                <w:szCs w:val="18"/>
              </w:rPr>
              <w:t>Листья зелёные (петрушка, кориандр, укроп, базилик): 200 кн .: Свежая, безобработка, безопасность, санитарно-эпидемические нормы и правила, а также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Օ3222132</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Персик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Свекее , ГОСТ-21833-76, Различные типы, Средний размер, Без повреждений и Исключительная безопасность в санитарно-эпидемиологических нормах и правилах Закон РА «О безопасности пищевых продуктов».</w:t>
            </w:r>
          </w:p>
          <w:p w:rsidR="00A475A5" w:rsidRPr="006D6687" w:rsidRDefault="00A475A5" w:rsidP="006D6687">
            <w:pPr>
              <w:jc w:val="center"/>
              <w:rPr>
                <w:rFonts w:ascii="GHEA Grapalat" w:hAnsi="GHEA Grapalat"/>
                <w:color w:val="000000"/>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Օ3222134</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слива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rPr>
            </w:pPr>
            <w:r w:rsidRPr="006D6687">
              <w:rPr>
                <w:rFonts w:ascii="GHEA Grapalat" w:hAnsi="GHEA Grapalat" w:cs="Calibri"/>
                <w:color w:val="000000"/>
                <w:sz w:val="18"/>
                <w:szCs w:val="18"/>
              </w:rPr>
              <w:t>Свежий ГОСТ 21920-76, Средне-средний, без травм и внешней безопасности в Республике Армения Закон о санитарно-эпидемиологических нормах и правилах.</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w:t>
            </w:r>
            <w:r w:rsidRPr="006D6687">
              <w:rPr>
                <w:rFonts w:ascii="GHEA Grapalat" w:hAnsi="GHEA Grapalat" w:cs="Arial"/>
                <w:sz w:val="18"/>
                <w:szCs w:val="18"/>
                <w:lang w:eastAsia="en-US" w:bidi="ar-SA"/>
              </w:rPr>
              <w:t>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Օ3222128</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яблоко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rPr>
            </w:pPr>
            <w:r w:rsidRPr="006D6687">
              <w:rPr>
                <w:rFonts w:ascii="GHEA Grapalat" w:hAnsi="GHEA Grapalat" w:cs="Sylfaen"/>
                <w:sz w:val="18"/>
                <w:szCs w:val="18"/>
                <w:lang w:val="hy-AM"/>
              </w:rPr>
              <w:t xml:space="preserve">Яблоки свежие, группа I "Фетал", различные виды Армении, диаметром менее 5 см, ГОСТ 21122-75, безопасность и маркировка согласно Правительству РА 2006. Статья 8 Закона РА «О </w:t>
            </w:r>
            <w:r w:rsidRPr="006D6687">
              <w:rPr>
                <w:rFonts w:ascii="GHEA Grapalat" w:hAnsi="GHEA Grapalat" w:cs="Sylfaen"/>
                <w:sz w:val="18"/>
                <w:szCs w:val="18"/>
                <w:lang w:val="hy-AM"/>
              </w:rPr>
              <w:lastRenderedPageBreak/>
              <w:t xml:space="preserve">свежих фруктах и </w:t>
            </w:r>
            <w:r w:rsidRPr="006D6687">
              <w:rPr>
                <w:rFonts w:ascii="Cambria Math" w:hAnsi="Cambria Math" w:cs="Cambria Math"/>
                <w:sz w:val="18"/>
                <w:szCs w:val="18"/>
                <w:lang w:val="hy-AM"/>
              </w:rPr>
              <w:t>​​</w:t>
            </w:r>
            <w:r w:rsidRPr="006D6687">
              <w:rPr>
                <w:rFonts w:ascii="GHEA Grapalat" w:hAnsi="GHEA Grapalat" w:cs="GHEA Grapalat"/>
                <w:sz w:val="18"/>
                <w:szCs w:val="18"/>
                <w:lang w:val="hy-AM"/>
              </w:rPr>
              <w:t>овощах</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и</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безопасности</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пищевых</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продуктов»</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утвержденная</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Указом</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w:t>
            </w:r>
            <w:r w:rsidRPr="006D6687">
              <w:rPr>
                <w:rFonts w:ascii="GHEA Grapalat" w:hAnsi="GHEA Grapalat" w:cs="Sylfaen"/>
                <w:sz w:val="18"/>
                <w:szCs w:val="18"/>
                <w:lang w:val="hy-AM"/>
              </w:rPr>
              <w:t xml:space="preserve"> 1913-N от 21 декабря 2011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51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03222119</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Оранжевый фрукт</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rPr>
            </w:pPr>
            <w:r w:rsidRPr="006D6687">
              <w:rPr>
                <w:rFonts w:ascii="GHEA Grapalat" w:hAnsi="GHEA Grapalat" w:cs="Calibri"/>
                <w:sz w:val="18"/>
                <w:szCs w:val="18"/>
                <w:lang w:val="hy-AM"/>
              </w:rPr>
              <w:t>Апельсин свежий, здоровый, диаметр не менее 6 см, Безопасность и маркировка согласно Правительству РА 2006 Статья 8 Закона Республики Армения «О техническом регулировании свежих овощей» и «Безопасность пищевых продуктов», утвержденная Указом № 1913-N от 21 декабря. ГОСТ 4427-82</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03222100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банан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 xml:space="preserve">Бананы умеренно желтого цвета, длиной не менее 15 см. Безопасность и маркировка согласно Правительству РА 2006 Статья 8 Закона о свежих фруктах и </w:t>
            </w:r>
            <w:r w:rsidRPr="006D6687">
              <w:rPr>
                <w:rFonts w:ascii="Cambria Math" w:hAnsi="Cambria Math" w:cs="Cambria Math"/>
                <w:sz w:val="18"/>
                <w:szCs w:val="18"/>
                <w:lang w:val="hy-AM"/>
              </w:rPr>
              <w:t>​​</w:t>
            </w:r>
            <w:r w:rsidRPr="006D6687">
              <w:rPr>
                <w:rFonts w:ascii="GHEA Grapalat" w:hAnsi="GHEA Grapalat" w:cs="GHEA Grapalat"/>
                <w:sz w:val="18"/>
                <w:szCs w:val="18"/>
                <w:lang w:val="hy-AM"/>
              </w:rPr>
              <w:t>овощах</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и</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безопасности</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пищевых</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продуктов</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утвержденная</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Ук</w:t>
            </w:r>
            <w:r w:rsidRPr="006D6687">
              <w:rPr>
                <w:rFonts w:ascii="GHEA Grapalat" w:hAnsi="GHEA Grapalat" w:cs="Calibri"/>
                <w:sz w:val="18"/>
                <w:szCs w:val="18"/>
                <w:lang w:val="hy-AM"/>
              </w:rPr>
              <w:t>азом № 1913-N от 21 декабря 2003 года :: ГОСТ51603-2000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03222121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мандарин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autoSpaceDE w:val="0"/>
              <w:autoSpaceDN w:val="0"/>
              <w:adjustRightInd w:val="0"/>
              <w:jc w:val="center"/>
              <w:rPr>
                <w:rFonts w:ascii="GHEA Grapalat" w:hAnsi="GHEA Grapalat" w:cs="Sylfaen"/>
                <w:color w:val="000000"/>
                <w:sz w:val="18"/>
                <w:szCs w:val="18"/>
                <w:lang w:val="hy-AM"/>
              </w:rPr>
            </w:pPr>
            <w:r w:rsidRPr="006D6687">
              <w:rPr>
                <w:rFonts w:ascii="GHEA Grapalat" w:hAnsi="GHEA Grapalat" w:cs="Calibri"/>
                <w:sz w:val="18"/>
                <w:szCs w:val="18"/>
              </w:rPr>
              <w:t xml:space="preserve">Свежий мандарин, фетальная группа I, желтая кожура и мякоть, безопасность, упаковка и маркировка в соответствии с рекомендациями RA. 2006. Статья 8 Закона РА «О свежих фруктах и </w:t>
            </w:r>
            <w:r w:rsidRPr="006D6687">
              <w:rPr>
                <w:rFonts w:ascii="Cambria Math" w:hAnsi="Cambria Math" w:cs="Cambria Math"/>
                <w:sz w:val="18"/>
                <w:szCs w:val="18"/>
              </w:rPr>
              <w:t>​​</w:t>
            </w:r>
            <w:r w:rsidRPr="006D6687">
              <w:rPr>
                <w:rFonts w:ascii="GHEA Grapalat" w:hAnsi="GHEA Grapalat" w:cs="GHEA Grapalat"/>
                <w:sz w:val="18"/>
                <w:szCs w:val="18"/>
              </w:rPr>
              <w:t>овощах</w:t>
            </w:r>
            <w:r w:rsidRPr="006D6687">
              <w:rPr>
                <w:rFonts w:ascii="GHEA Grapalat" w:hAnsi="GHEA Grapalat" w:cs="Calibri"/>
                <w:sz w:val="18"/>
                <w:szCs w:val="18"/>
              </w:rPr>
              <w:t xml:space="preserve"> </w:t>
            </w:r>
            <w:r w:rsidRPr="006D6687">
              <w:rPr>
                <w:rFonts w:ascii="GHEA Grapalat" w:hAnsi="GHEA Grapalat" w:cs="GHEA Grapalat"/>
                <w:sz w:val="18"/>
                <w:szCs w:val="18"/>
              </w:rPr>
              <w:t>и</w:t>
            </w:r>
            <w:r w:rsidRPr="006D6687">
              <w:rPr>
                <w:rFonts w:ascii="GHEA Grapalat" w:hAnsi="GHEA Grapalat" w:cs="Calibri"/>
                <w:sz w:val="18"/>
                <w:szCs w:val="18"/>
              </w:rPr>
              <w:t xml:space="preserve"> </w:t>
            </w:r>
            <w:r w:rsidRPr="006D6687">
              <w:rPr>
                <w:rFonts w:ascii="GHEA Grapalat" w:hAnsi="GHEA Grapalat" w:cs="GHEA Grapalat"/>
                <w:sz w:val="18"/>
                <w:szCs w:val="18"/>
              </w:rPr>
              <w:t>безопаснос</w:t>
            </w:r>
            <w:r w:rsidRPr="006D6687">
              <w:rPr>
                <w:rFonts w:ascii="GHEA Grapalat" w:hAnsi="GHEA Grapalat" w:cs="Calibri"/>
                <w:sz w:val="18"/>
                <w:szCs w:val="18"/>
              </w:rPr>
              <w:t>ти пищевых продуктов», утвержденная Указом № 1913-N от 21 декабря, 6-8 см.</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54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rPr>
              <w:t>Օ</w:t>
            </w:r>
            <w:r w:rsidRPr="006D6687">
              <w:rPr>
                <w:rFonts w:ascii="GHEA Grapalat" w:hAnsi="GHEA Grapalat" w:cs="Calibri"/>
                <w:sz w:val="18"/>
                <w:szCs w:val="18"/>
                <w:lang w:val="hy-AM"/>
              </w:rPr>
              <w:t>3222100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Фруктовый сок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rPr>
            </w:pPr>
            <w:r w:rsidRPr="006D6687">
              <w:rPr>
                <w:rFonts w:ascii="GHEA Grapalat" w:hAnsi="GHEA Grapalat"/>
                <w:color w:val="000000"/>
                <w:sz w:val="18"/>
                <w:szCs w:val="18"/>
                <w:lang w:val="hy-AM"/>
              </w:rPr>
              <w:t>Фруктовые соки, фрукты, фрукты, мякоть, с сахарным сиропом или без него, внешне прозрачные, насыщенные по массе 0,2% обезжиренные 0,8% обезжиренные Представлено Правительством Республики Армения 26 июня 2009 г. Статья 8 Закона Республики Армения «О техническом регулировании, безопасности пищевых продуктов», ГОСТ 521842003 или эквивалентный ГОСТ52186-2003</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15871200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уксус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autoSpaceDE w:val="0"/>
              <w:autoSpaceDN w:val="0"/>
              <w:adjustRightInd w:val="0"/>
              <w:jc w:val="center"/>
              <w:rPr>
                <w:rFonts w:ascii="GHEA Grapalat" w:hAnsi="GHEA Grapalat" w:cs="Sylfaen"/>
                <w:color w:val="000000"/>
                <w:sz w:val="18"/>
                <w:szCs w:val="18"/>
              </w:rPr>
            </w:pPr>
            <w:r w:rsidRPr="006D6687">
              <w:rPr>
                <w:rFonts w:ascii="GHEA Grapalat" w:hAnsi="GHEA Grapalat" w:cs="Sylfaen"/>
                <w:color w:val="000000"/>
                <w:sz w:val="18"/>
                <w:szCs w:val="18"/>
              </w:rPr>
              <w:t>Яблочный уксус, приготовленный из свежего яблока, масса разрешенных кислот - 4,0%, объем остаточного спирта 0,3%. Безопасность в соответствии с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w:t>
            </w:r>
            <w:r w:rsidRPr="006D6687">
              <w:rPr>
                <w:rFonts w:ascii="GHEA Grapalat" w:hAnsi="GHEA Grapalat" w:cs="Arial"/>
                <w:sz w:val="18"/>
                <w:szCs w:val="18"/>
                <w:lang w:eastAsia="en-US" w:bidi="ar-SA"/>
              </w:rPr>
              <w:t>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Перец черный молотый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cs="Arial"/>
                <w:sz w:val="18"/>
                <w:szCs w:val="18"/>
                <w:lang w:val="hy-AM" w:eastAsia="en-US" w:bidi="ar-SA"/>
              </w:rPr>
              <w:t>Образцы моллюсков, влажность 10%, золя 9%, золя 9%, непогруженная масса от 0,015 кг до 5 кг, увеличение либидо, кардио либидо; в полиэтиленовой упаковке, ГОСТ 29053-91. Безопасность и маркировка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коробка</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10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Перец красный молотый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cs="Arial"/>
                <w:sz w:val="18"/>
                <w:szCs w:val="18"/>
                <w:lang w:val="hy-AM" w:eastAsia="en-US" w:bidi="ar-SA"/>
              </w:rPr>
              <w:t xml:space="preserve">Образцы моллюсков, влажность 10%, золя 9%, золя 9%, непогруженная масса от 0,015 кг до 5 кг, увеличение либидо, кардио либидо; в полиэтиленовой упаковке, </w:t>
            </w:r>
            <w:r w:rsidRPr="006D6687">
              <w:rPr>
                <w:rFonts w:ascii="GHEA Grapalat" w:hAnsi="GHEA Grapalat" w:cs="Arial"/>
                <w:sz w:val="18"/>
                <w:szCs w:val="18"/>
                <w:lang w:val="hy-AM" w:eastAsia="en-US" w:bidi="ar-SA"/>
              </w:rPr>
              <w:lastRenderedPageBreak/>
              <w:t>ГОСТ 29053-91. Безопасность и маркировка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lastRenderedPageBreak/>
              <w:t>коробка</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r w:rsidR="001C56F7" w:rsidRPr="006D6687">
        <w:rPr>
          <w:rFonts w:ascii="GHEA Grapalat" w:hAnsi="GHEA Grapalat"/>
          <w:i/>
          <w:sz w:val="16"/>
          <w:szCs w:val="16"/>
          <w:lang w:val="en-US"/>
        </w:rPr>
        <w:t>года</w:t>
      </w:r>
    </w:p>
    <w:p w:rsidR="00FE6DF7" w:rsidRPr="006D6687" w:rsidRDefault="00FE6DF7" w:rsidP="00B46D58">
      <w:pPr>
        <w:widowControl w:val="0"/>
        <w:jc w:val="both"/>
        <w:rPr>
          <w:rFonts w:ascii="GHEA Grapalat" w:hAnsi="GHEA Grapalat"/>
          <w:lang w:val="en-US"/>
        </w:rPr>
      </w:pPr>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6D6687" w:rsidRDefault="00F10AF3" w:rsidP="00AE3CEC">
            <w:pPr>
              <w:widowControl w:val="0"/>
              <w:spacing w:after="160"/>
              <w:jc w:val="center"/>
              <w:rPr>
                <w:rFonts w:ascii="GHEA Grapalat" w:hAnsi="GHEA Grapalat"/>
                <w:b/>
              </w:rPr>
            </w:pPr>
          </w:p>
          <w:p w:rsidR="00F10AF3" w:rsidRPr="006D6687" w:rsidRDefault="00F10AF3" w:rsidP="00AE3CEC">
            <w:pPr>
              <w:widowControl w:val="0"/>
              <w:spacing w:after="160"/>
              <w:jc w:val="center"/>
              <w:rPr>
                <w:rFonts w:ascii="GHEA Grapalat" w:hAnsi="GHEA Grapalat"/>
                <w:b/>
              </w:rPr>
            </w:pPr>
            <w:r w:rsidRPr="006D6687">
              <w:rPr>
                <w:rFonts w:ascii="GHEA Grapalat" w:hAnsi="GHEA Grapalat"/>
                <w:b/>
              </w:rPr>
              <w:t>ПОКУПАТЕЛЬ</w:t>
            </w:r>
          </w:p>
          <w:p w:rsidR="00F10AF3" w:rsidRPr="006D6687" w:rsidRDefault="00F10AF3" w:rsidP="00AE3CEC">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Абовяна» ОНКО</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rPr>
              <w:t>О Абовян  улица Терлерян 1/1</w:t>
            </w:r>
          </w:p>
          <w:p w:rsidR="00F10AF3" w:rsidRPr="006D6687" w:rsidRDefault="00F10AF3" w:rsidP="00AE3CEC">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Pr="006D6687">
              <w:rPr>
                <w:rFonts w:ascii="GHEA Grapalat" w:hAnsi="GHEA Grapalat"/>
                <w:sz w:val="20"/>
                <w:szCs w:val="20"/>
                <w:lang w:val="nb-NO" w:eastAsia="en-US" w:bidi="ar-SA"/>
              </w:rPr>
              <w:t>900418000650</w:t>
            </w:r>
          </w:p>
          <w:p w:rsidR="00F10AF3" w:rsidRPr="006D6687" w:rsidRDefault="00F10AF3" w:rsidP="00AE3CEC">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Pr="006D6687">
              <w:rPr>
                <w:rFonts w:ascii="GHEA Grapalat" w:hAnsi="GHEA Grapalat"/>
                <w:sz w:val="20"/>
                <w:szCs w:val="20"/>
                <w:lang w:val="nb-NO" w:eastAsia="en-US" w:bidi="ar-SA"/>
              </w:rPr>
              <w:t>04233948</w:t>
            </w: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c>
          <w:tcPr>
            <w:tcW w:w="760" w:type="dxa"/>
          </w:tcPr>
          <w:p w:rsidR="00F10AF3" w:rsidRPr="006D6687" w:rsidRDefault="00F10AF3" w:rsidP="00AE3CEC">
            <w:pPr>
              <w:widowControl w:val="0"/>
              <w:spacing w:after="160"/>
              <w:jc w:val="center"/>
              <w:rPr>
                <w:rFonts w:ascii="GHEA Grapalat" w:hAnsi="GHEA Grapalat"/>
              </w:rPr>
            </w:pPr>
          </w:p>
        </w:tc>
        <w:tc>
          <w:tcPr>
            <w:tcW w:w="4343" w:type="dxa"/>
          </w:tcPr>
          <w:p w:rsidR="00F10AF3" w:rsidRPr="006D6687" w:rsidRDefault="00F10AF3" w:rsidP="00AE3CEC">
            <w:pPr>
              <w:widowControl w:val="0"/>
              <w:spacing w:after="160"/>
              <w:jc w:val="center"/>
              <w:rPr>
                <w:rFonts w:ascii="GHEA Grapalat" w:hAnsi="GHEA Grapalat"/>
                <w:b/>
                <w:lang w:val="en-US"/>
              </w:rPr>
            </w:pPr>
          </w:p>
          <w:p w:rsidR="00F10AF3" w:rsidRPr="006D6687" w:rsidRDefault="00F10AF3" w:rsidP="00AE3CEC">
            <w:pPr>
              <w:widowControl w:val="0"/>
              <w:spacing w:after="160"/>
              <w:jc w:val="center"/>
              <w:rPr>
                <w:rFonts w:ascii="GHEA Grapalat" w:hAnsi="GHEA Grapalat" w:cs="Sylfaen"/>
                <w:b/>
                <w:bCs/>
              </w:rPr>
            </w:pPr>
            <w:r w:rsidRPr="006D6687">
              <w:rPr>
                <w:rFonts w:ascii="GHEA Grapalat" w:hAnsi="GHEA Grapalat"/>
                <w:b/>
              </w:rPr>
              <w:t>ПРОДАВЕЦ</w:t>
            </w: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0348C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788"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0348C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788" w:type="dxa"/>
          </w:tcPr>
          <w:p w:rsidR="00071D1C" w:rsidRPr="006D6687" w:rsidRDefault="00071D1C" w:rsidP="00B46D58">
            <w:pPr>
              <w:widowControl w:val="0"/>
              <w:jc w:val="center"/>
              <w:rPr>
                <w:rFonts w:ascii="GHEA Grapalat" w:hAnsi="GHEA Grapalat"/>
                <w:sz w:val="16"/>
                <w:szCs w:val="16"/>
              </w:rPr>
            </w:pPr>
          </w:p>
        </w:tc>
        <w:tc>
          <w:tcPr>
            <w:tcW w:w="2284"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15811100</w:t>
            </w:r>
          </w:p>
        </w:tc>
        <w:tc>
          <w:tcPr>
            <w:tcW w:w="2284" w:type="dxa"/>
          </w:tcPr>
          <w:p w:rsidR="00F10AF3" w:rsidRPr="006D6687" w:rsidRDefault="00F10AF3" w:rsidP="00A475A5">
            <w:pPr>
              <w:pStyle w:val="HTML"/>
            </w:pPr>
            <w:r w:rsidRPr="006D6687">
              <w:t xml:space="preserve">хлеб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10"/>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15531100</w:t>
            </w:r>
          </w:p>
        </w:tc>
        <w:tc>
          <w:tcPr>
            <w:tcW w:w="2284" w:type="dxa"/>
          </w:tcPr>
          <w:p w:rsidR="00F10AF3" w:rsidRPr="006D6687" w:rsidRDefault="00F10AF3" w:rsidP="00F10AF3">
            <w:pPr>
              <w:pStyle w:val="HTML"/>
            </w:pPr>
            <w:r w:rsidRPr="006D6687">
              <w:t xml:space="preserve"> масло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1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15421100</w:t>
            </w:r>
          </w:p>
        </w:tc>
        <w:tc>
          <w:tcPr>
            <w:tcW w:w="2284" w:type="dxa"/>
          </w:tcPr>
          <w:p w:rsidR="00F10AF3" w:rsidRPr="006D6687" w:rsidRDefault="00F10AF3" w:rsidP="00F10AF3">
            <w:pPr>
              <w:pStyle w:val="HTML"/>
            </w:pPr>
            <w:r w:rsidRPr="006D6687">
              <w:t>Растительное масло / подсолнечник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3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15511100</w:t>
            </w:r>
          </w:p>
        </w:tc>
        <w:tc>
          <w:tcPr>
            <w:tcW w:w="2284" w:type="dxa"/>
          </w:tcPr>
          <w:p w:rsidR="00F10AF3" w:rsidRPr="006D6687" w:rsidRDefault="00F10AF3" w:rsidP="00F10AF3">
            <w:pPr>
              <w:pStyle w:val="HTML"/>
            </w:pPr>
            <w:r w:rsidRPr="006D6687">
              <w:t>Пастеризованное молоко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41"/>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15551600</w:t>
            </w:r>
          </w:p>
        </w:tc>
        <w:tc>
          <w:tcPr>
            <w:tcW w:w="2284" w:type="dxa"/>
          </w:tcPr>
          <w:p w:rsidR="00F10AF3" w:rsidRPr="006D6687" w:rsidRDefault="00F10AF3" w:rsidP="00F10AF3">
            <w:pPr>
              <w:pStyle w:val="HTML"/>
            </w:pPr>
            <w:r w:rsidRPr="006D6687">
              <w:t xml:space="preserve">Мацун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15512000</w:t>
            </w:r>
          </w:p>
        </w:tc>
        <w:tc>
          <w:tcPr>
            <w:tcW w:w="2284" w:type="dxa"/>
          </w:tcPr>
          <w:p w:rsidR="00F10AF3" w:rsidRPr="006D6687" w:rsidRDefault="00F10AF3" w:rsidP="00F10AF3">
            <w:pPr>
              <w:pStyle w:val="HTML"/>
            </w:pPr>
            <w:r w:rsidRPr="006D6687">
              <w:t>Сметана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15541200</w:t>
            </w:r>
          </w:p>
        </w:tc>
        <w:tc>
          <w:tcPr>
            <w:tcW w:w="2284" w:type="dxa"/>
          </w:tcPr>
          <w:p w:rsidR="00F10AF3" w:rsidRPr="006D6687" w:rsidRDefault="00F10AF3" w:rsidP="00F10AF3">
            <w:pPr>
              <w:pStyle w:val="HTML"/>
            </w:pPr>
            <w:r w:rsidRPr="006D6687">
              <w:t>Сыр Чанах</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68"/>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8</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15831000</w:t>
            </w:r>
          </w:p>
        </w:tc>
        <w:tc>
          <w:tcPr>
            <w:tcW w:w="2284" w:type="dxa"/>
          </w:tcPr>
          <w:p w:rsidR="00F10AF3" w:rsidRPr="006D6687" w:rsidRDefault="00F10AF3" w:rsidP="00F10AF3">
            <w:pPr>
              <w:pStyle w:val="HTML"/>
            </w:pPr>
            <w:r w:rsidRPr="006D6687">
              <w:t>сахар</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46"/>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15511600</w:t>
            </w:r>
          </w:p>
        </w:tc>
        <w:tc>
          <w:tcPr>
            <w:tcW w:w="2284" w:type="dxa"/>
          </w:tcPr>
          <w:p w:rsidR="00F10AF3" w:rsidRPr="006D6687" w:rsidRDefault="00F10AF3" w:rsidP="00F10AF3">
            <w:pPr>
              <w:pStyle w:val="HTML"/>
            </w:pPr>
            <w:r w:rsidRPr="006D6687">
              <w:t>Сгущенное молоко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70"/>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10</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15842100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Шоколадный крем</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lastRenderedPageBreak/>
              <w:t>11</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15111120</w:t>
            </w:r>
          </w:p>
        </w:tc>
        <w:tc>
          <w:tcPr>
            <w:tcW w:w="2284" w:type="dxa"/>
          </w:tcPr>
          <w:p w:rsidR="00F10AF3" w:rsidRPr="006D6687" w:rsidRDefault="00AD0D85" w:rsidP="00F10AF3">
            <w:pPr>
              <w:pStyle w:val="HTML"/>
            </w:pPr>
            <w:r w:rsidRPr="006D6687">
              <w:t>Говядина/</w:t>
            </w:r>
            <w:r w:rsidR="00F10AF3" w:rsidRPr="006D6687">
              <w:t>мягкая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12</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1511216</w:t>
            </w:r>
            <w:r w:rsidR="00AD0D85" w:rsidRPr="006D6687">
              <w:rPr>
                <w:rFonts w:ascii="GHEA Grapalat" w:hAnsi="GHEA Grapalat" w:cs="Calibri"/>
                <w:sz w:val="18"/>
                <w:szCs w:val="18"/>
              </w:rPr>
              <w:t>0</w:t>
            </w:r>
          </w:p>
        </w:tc>
        <w:tc>
          <w:tcPr>
            <w:tcW w:w="2284" w:type="dxa"/>
          </w:tcPr>
          <w:p w:rsidR="00F10AF3" w:rsidRPr="006D6687" w:rsidRDefault="00F10AF3" w:rsidP="00F10AF3">
            <w:pPr>
              <w:pStyle w:val="HTML"/>
            </w:pPr>
            <w:r w:rsidRPr="006D6687">
              <w:t>Куриная грудка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88"/>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13</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color w:val="000000"/>
                <w:sz w:val="18"/>
                <w:szCs w:val="18"/>
              </w:rPr>
              <w:t>15331180</w:t>
            </w:r>
          </w:p>
          <w:p w:rsidR="00F10AF3" w:rsidRPr="006D6687" w:rsidRDefault="00F10AF3" w:rsidP="00AD0D85">
            <w:pPr>
              <w:jc w:val="center"/>
              <w:rPr>
                <w:rFonts w:ascii="GHEA Grapalat" w:hAnsi="GHEA Grapalat"/>
                <w:sz w:val="18"/>
                <w:szCs w:val="18"/>
              </w:rPr>
            </w:pPr>
          </w:p>
        </w:tc>
        <w:tc>
          <w:tcPr>
            <w:tcW w:w="2284" w:type="dxa"/>
          </w:tcPr>
          <w:p w:rsidR="00F10AF3" w:rsidRPr="006D6687" w:rsidRDefault="00F10AF3" w:rsidP="00F10AF3">
            <w:pPr>
              <w:pStyle w:val="HTML"/>
            </w:pPr>
            <w:r w:rsidRPr="006D6687">
              <w:t>Консервированная кукуруза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Օ3211300</w:t>
            </w:r>
          </w:p>
        </w:tc>
        <w:tc>
          <w:tcPr>
            <w:tcW w:w="2284" w:type="dxa"/>
          </w:tcPr>
          <w:p w:rsidR="00F10AF3" w:rsidRPr="006D6687" w:rsidRDefault="00F10AF3" w:rsidP="00F10AF3">
            <w:pPr>
              <w:pStyle w:val="HTML"/>
            </w:pPr>
            <w:r w:rsidRPr="006D6687">
              <w:t>рис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15</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15850000</w:t>
            </w:r>
          </w:p>
        </w:tc>
        <w:tc>
          <w:tcPr>
            <w:tcW w:w="2284" w:type="dxa"/>
          </w:tcPr>
          <w:p w:rsidR="00F10AF3" w:rsidRPr="006D6687" w:rsidRDefault="00F10AF3" w:rsidP="00F10AF3">
            <w:pPr>
              <w:pStyle w:val="HTML"/>
            </w:pPr>
            <w:r w:rsidRPr="006D6687">
              <w:t>макарона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15331153</w:t>
            </w:r>
          </w:p>
        </w:tc>
        <w:tc>
          <w:tcPr>
            <w:tcW w:w="2284" w:type="dxa"/>
          </w:tcPr>
          <w:p w:rsidR="00F10AF3" w:rsidRPr="006D6687" w:rsidRDefault="00F10AF3" w:rsidP="00F10AF3">
            <w:pPr>
              <w:pStyle w:val="HTML"/>
            </w:pPr>
            <w:r w:rsidRPr="006D6687">
              <w:t>чечевица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Օ3221117</w:t>
            </w:r>
          </w:p>
        </w:tc>
        <w:tc>
          <w:tcPr>
            <w:tcW w:w="2284" w:type="dxa"/>
          </w:tcPr>
          <w:p w:rsidR="00F10AF3" w:rsidRPr="006D6687" w:rsidRDefault="00F10AF3" w:rsidP="00F10AF3">
            <w:pPr>
              <w:pStyle w:val="HTML"/>
            </w:pPr>
            <w:r w:rsidRPr="006D6687">
              <w:t>тромб</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18</w:t>
            </w:r>
          </w:p>
        </w:tc>
        <w:tc>
          <w:tcPr>
            <w:tcW w:w="1788" w:type="dxa"/>
            <w:vAlign w:val="center"/>
          </w:tcPr>
          <w:p w:rsidR="00F10AF3" w:rsidRPr="006D6687" w:rsidRDefault="00F10AF3" w:rsidP="00AD0D85">
            <w:pPr>
              <w:jc w:val="center"/>
              <w:rPr>
                <w:rFonts w:ascii="GHEA Grapalat" w:hAnsi="GHEA Grapalat" w:cs="Calibri"/>
                <w:color w:val="000000"/>
                <w:sz w:val="18"/>
                <w:szCs w:val="18"/>
              </w:rPr>
            </w:pPr>
          </w:p>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15331180</w:t>
            </w:r>
          </w:p>
        </w:tc>
        <w:tc>
          <w:tcPr>
            <w:tcW w:w="2284" w:type="dxa"/>
          </w:tcPr>
          <w:p w:rsidR="00F10AF3" w:rsidRPr="006D6687" w:rsidRDefault="00F10AF3" w:rsidP="00F10AF3">
            <w:pPr>
              <w:pStyle w:val="HTML"/>
            </w:pPr>
            <w:r w:rsidRPr="006D6687">
              <w:t>Горох консервированный / зеленый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15616000</w:t>
            </w:r>
          </w:p>
        </w:tc>
        <w:tc>
          <w:tcPr>
            <w:tcW w:w="2284" w:type="dxa"/>
          </w:tcPr>
          <w:p w:rsidR="00F10AF3" w:rsidRPr="006D6687" w:rsidRDefault="00F10AF3" w:rsidP="00F10AF3">
            <w:pPr>
              <w:pStyle w:val="HTML"/>
            </w:pPr>
            <w:r w:rsidRPr="006D6687">
              <w:t>гречка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20</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15623200</w:t>
            </w:r>
          </w:p>
        </w:tc>
        <w:tc>
          <w:tcPr>
            <w:tcW w:w="2284" w:type="dxa"/>
          </w:tcPr>
          <w:p w:rsidR="00F10AF3" w:rsidRPr="006D6687" w:rsidRDefault="00F10AF3" w:rsidP="00F10AF3">
            <w:pPr>
              <w:pStyle w:val="HTML"/>
            </w:pPr>
            <w:r w:rsidRPr="006D6687">
              <w:t>манная крупа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21</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15617000</w:t>
            </w:r>
          </w:p>
        </w:tc>
        <w:tc>
          <w:tcPr>
            <w:tcW w:w="2284" w:type="dxa"/>
          </w:tcPr>
          <w:p w:rsidR="00F10AF3" w:rsidRPr="006D6687" w:rsidRDefault="00F10AF3" w:rsidP="00F10AF3">
            <w:pPr>
              <w:pStyle w:val="HTML"/>
            </w:pPr>
            <w:r w:rsidRPr="006D6687">
              <w:t>Пшеничная мука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22</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15619000</w:t>
            </w:r>
          </w:p>
        </w:tc>
        <w:tc>
          <w:tcPr>
            <w:tcW w:w="2284" w:type="dxa"/>
          </w:tcPr>
          <w:p w:rsidR="00F10AF3" w:rsidRPr="006D6687" w:rsidRDefault="00F10AF3" w:rsidP="00F10AF3">
            <w:pPr>
              <w:pStyle w:val="HTML"/>
            </w:pPr>
            <w:r w:rsidRPr="006D6687">
              <w:t xml:space="preserve"> Эмерная мука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23</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15613350</w:t>
            </w:r>
          </w:p>
        </w:tc>
        <w:tc>
          <w:tcPr>
            <w:tcW w:w="2284" w:type="dxa"/>
          </w:tcPr>
          <w:p w:rsidR="00F10AF3" w:rsidRPr="006D6687" w:rsidRDefault="00F10AF3" w:rsidP="00F10AF3">
            <w:pPr>
              <w:pStyle w:val="HTML"/>
            </w:pPr>
            <w:r w:rsidRPr="006D6687">
              <w:t>Овсяные хлопья</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15621500</w:t>
            </w:r>
          </w:p>
        </w:tc>
        <w:tc>
          <w:tcPr>
            <w:tcW w:w="2284" w:type="dxa"/>
          </w:tcPr>
          <w:p w:rsidR="00F10AF3" w:rsidRPr="006D6687" w:rsidRDefault="00F10AF3" w:rsidP="00F10AF3">
            <w:pPr>
              <w:pStyle w:val="HTML"/>
            </w:pPr>
            <w:r w:rsidRPr="006D6687">
              <w:t>Кисел  фриктовий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25</w:t>
            </w:r>
          </w:p>
        </w:tc>
        <w:tc>
          <w:tcPr>
            <w:tcW w:w="1788" w:type="dxa"/>
            <w:vAlign w:val="center"/>
          </w:tcPr>
          <w:p w:rsidR="00F10AF3" w:rsidRPr="006D6687" w:rsidRDefault="00F10AF3" w:rsidP="00AD0D85">
            <w:pPr>
              <w:jc w:val="center"/>
              <w:rPr>
                <w:rFonts w:ascii="GHEA Grapalat" w:hAnsi="GHEA Grapalat" w:cs="Calibri"/>
                <w:color w:val="000000"/>
                <w:sz w:val="18"/>
                <w:szCs w:val="18"/>
                <w:lang w:val="hy-AM"/>
              </w:rPr>
            </w:pPr>
            <w:r w:rsidRPr="006D6687">
              <w:rPr>
                <w:rFonts w:ascii="GHEA Grapalat" w:hAnsi="GHEA Grapalat" w:cs="Calibri"/>
                <w:color w:val="000000"/>
                <w:sz w:val="18"/>
                <w:szCs w:val="18"/>
                <w:lang w:val="hy-AM"/>
              </w:rPr>
              <w:t>15872400</w:t>
            </w:r>
          </w:p>
        </w:tc>
        <w:tc>
          <w:tcPr>
            <w:tcW w:w="2284" w:type="dxa"/>
          </w:tcPr>
          <w:p w:rsidR="00F10AF3" w:rsidRPr="006D6687" w:rsidRDefault="00F10AF3" w:rsidP="00F10AF3">
            <w:pPr>
              <w:pStyle w:val="HTML"/>
            </w:pPr>
            <w:r w:rsidRPr="006D6687">
              <w:t xml:space="preserve"> соли  для еды</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15841400</w:t>
            </w:r>
          </w:p>
        </w:tc>
        <w:tc>
          <w:tcPr>
            <w:tcW w:w="2284" w:type="dxa"/>
          </w:tcPr>
          <w:p w:rsidR="00F10AF3" w:rsidRPr="006D6687" w:rsidRDefault="00F10AF3" w:rsidP="00F10AF3">
            <w:pPr>
              <w:pStyle w:val="HTML"/>
            </w:pPr>
            <w:r w:rsidRPr="006D6687">
              <w:t>Какао порошок</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15863200</w:t>
            </w:r>
          </w:p>
        </w:tc>
        <w:tc>
          <w:tcPr>
            <w:tcW w:w="2284" w:type="dxa"/>
          </w:tcPr>
          <w:p w:rsidR="00F10AF3" w:rsidRPr="006D6687" w:rsidRDefault="00F10AF3" w:rsidP="00F10AF3">
            <w:pPr>
              <w:pStyle w:val="HTML"/>
            </w:pPr>
            <w:r w:rsidRPr="006D6687">
              <w:t>Черный чай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28</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15333100</w:t>
            </w:r>
          </w:p>
        </w:tc>
        <w:tc>
          <w:tcPr>
            <w:tcW w:w="2284" w:type="dxa"/>
          </w:tcPr>
          <w:p w:rsidR="00F10AF3" w:rsidRPr="006D6687" w:rsidRDefault="00F10AF3" w:rsidP="00F10AF3">
            <w:pPr>
              <w:pStyle w:val="HTML"/>
            </w:pPr>
            <w:r w:rsidRPr="006D6687">
              <w:t>Томатная паста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15332291</w:t>
            </w:r>
          </w:p>
        </w:tc>
        <w:tc>
          <w:tcPr>
            <w:tcW w:w="2284" w:type="dxa"/>
          </w:tcPr>
          <w:p w:rsidR="00F10AF3" w:rsidRPr="006D6687" w:rsidRDefault="00F10AF3" w:rsidP="00F10AF3">
            <w:pPr>
              <w:pStyle w:val="HTML"/>
            </w:pPr>
            <w:r w:rsidRPr="006D6687">
              <w:t>Жем из абрикоса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30</w:t>
            </w:r>
          </w:p>
        </w:tc>
        <w:tc>
          <w:tcPr>
            <w:tcW w:w="1788" w:type="dxa"/>
            <w:vAlign w:val="center"/>
          </w:tcPr>
          <w:p w:rsidR="00F10AF3" w:rsidRPr="006D6687" w:rsidRDefault="00F10AF3" w:rsidP="00AD0D85">
            <w:pPr>
              <w:jc w:val="center"/>
              <w:rPr>
                <w:rFonts w:ascii="GHEA Grapalat" w:hAnsi="GHEA Grapalat" w:cs="Arial"/>
                <w:sz w:val="18"/>
                <w:szCs w:val="18"/>
              </w:rPr>
            </w:pPr>
            <w:r w:rsidRPr="006D6687">
              <w:rPr>
                <w:rFonts w:ascii="GHEA Grapalat" w:hAnsi="GHEA Grapalat" w:cs="Arial"/>
                <w:sz w:val="18"/>
                <w:szCs w:val="18"/>
              </w:rPr>
              <w:t>15872600</w:t>
            </w:r>
          </w:p>
        </w:tc>
        <w:tc>
          <w:tcPr>
            <w:tcW w:w="2284" w:type="dxa"/>
          </w:tcPr>
          <w:p w:rsidR="00F10AF3" w:rsidRPr="006D6687" w:rsidRDefault="00F10AF3" w:rsidP="00F10AF3">
            <w:pPr>
              <w:pStyle w:val="HTML"/>
            </w:pPr>
            <w:r w:rsidRPr="006D6687">
              <w:t xml:space="preserve">Сода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31</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15872310</w:t>
            </w:r>
          </w:p>
        </w:tc>
        <w:tc>
          <w:tcPr>
            <w:tcW w:w="2284" w:type="dxa"/>
          </w:tcPr>
          <w:p w:rsidR="00F10AF3" w:rsidRPr="006D6687" w:rsidRDefault="00F10AF3" w:rsidP="00F10AF3">
            <w:pPr>
              <w:pStyle w:val="HTML"/>
            </w:pPr>
            <w:r w:rsidRPr="006D6687">
              <w:t>Лавровые листья</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32</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Օ3142510</w:t>
            </w:r>
          </w:p>
        </w:tc>
        <w:tc>
          <w:tcPr>
            <w:tcW w:w="2284" w:type="dxa"/>
          </w:tcPr>
          <w:p w:rsidR="00F10AF3" w:rsidRPr="006D6687" w:rsidRDefault="00F10AF3" w:rsidP="00F10AF3">
            <w:pPr>
              <w:pStyle w:val="HTML"/>
            </w:pPr>
            <w:r w:rsidRPr="006D6687">
              <w:t>Яйцо 01 класс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33</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cs="Calibri"/>
                <w:sz w:val="18"/>
                <w:szCs w:val="18"/>
              </w:rPr>
              <w:t>15612180</w:t>
            </w:r>
          </w:p>
        </w:tc>
        <w:tc>
          <w:tcPr>
            <w:tcW w:w="2284" w:type="dxa"/>
          </w:tcPr>
          <w:p w:rsidR="00F10AF3" w:rsidRPr="006D6687" w:rsidRDefault="00F10AF3" w:rsidP="00F10AF3">
            <w:pPr>
              <w:pStyle w:val="HTML"/>
            </w:pPr>
            <w:r w:rsidRPr="006D6687">
              <w:t>мука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34</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1582150</w:t>
            </w:r>
            <w:r w:rsidR="00AD0D85" w:rsidRPr="006D6687">
              <w:rPr>
                <w:rFonts w:ascii="GHEA Grapalat" w:hAnsi="GHEA Grapalat" w:cs="Calibri"/>
                <w:color w:val="000000"/>
                <w:sz w:val="20"/>
                <w:szCs w:val="20"/>
              </w:rPr>
              <w:t>0</w:t>
            </w:r>
          </w:p>
        </w:tc>
        <w:tc>
          <w:tcPr>
            <w:tcW w:w="2284" w:type="dxa"/>
          </w:tcPr>
          <w:p w:rsidR="00F10AF3" w:rsidRPr="006D6687" w:rsidRDefault="00F10AF3" w:rsidP="00F10AF3">
            <w:pPr>
              <w:pStyle w:val="HTML"/>
            </w:pPr>
            <w:r w:rsidRPr="006D6687">
              <w:t xml:space="preserve">Печенье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35</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15821500</w:t>
            </w:r>
          </w:p>
        </w:tc>
        <w:tc>
          <w:tcPr>
            <w:tcW w:w="2284" w:type="dxa"/>
          </w:tcPr>
          <w:p w:rsidR="00F10AF3" w:rsidRPr="006D6687" w:rsidRDefault="00F10AF3" w:rsidP="00F10AF3">
            <w:pPr>
              <w:pStyle w:val="HTML"/>
            </w:pPr>
            <w:r w:rsidRPr="006D6687">
              <w:t>Вафли / Печенье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36</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15842310</w:t>
            </w:r>
          </w:p>
        </w:tc>
        <w:tc>
          <w:tcPr>
            <w:tcW w:w="2284" w:type="dxa"/>
          </w:tcPr>
          <w:p w:rsidR="00F10AF3" w:rsidRPr="006D6687" w:rsidRDefault="00F10AF3" w:rsidP="00F10AF3">
            <w:pPr>
              <w:pStyle w:val="HTML"/>
            </w:pPr>
            <w:r w:rsidRPr="006D6687">
              <w:t>Карамель</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37</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15842110</w:t>
            </w:r>
          </w:p>
        </w:tc>
        <w:tc>
          <w:tcPr>
            <w:tcW w:w="2284" w:type="dxa"/>
          </w:tcPr>
          <w:p w:rsidR="00F10AF3" w:rsidRPr="006D6687" w:rsidRDefault="00F10AF3" w:rsidP="00F10AF3">
            <w:pPr>
              <w:pStyle w:val="HTML"/>
            </w:pPr>
            <w:r w:rsidRPr="006D6687">
              <w:t xml:space="preserve">Конфеты  ирис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38</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15831710</w:t>
            </w:r>
          </w:p>
        </w:tc>
        <w:tc>
          <w:tcPr>
            <w:tcW w:w="2284" w:type="dxa"/>
          </w:tcPr>
          <w:p w:rsidR="00F10AF3" w:rsidRPr="006D6687" w:rsidRDefault="00F10AF3" w:rsidP="00F10AF3">
            <w:pPr>
              <w:pStyle w:val="HTML"/>
            </w:pPr>
            <w:r w:rsidRPr="006D6687">
              <w:t>халва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39</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15332412</w:t>
            </w:r>
          </w:p>
        </w:tc>
        <w:tc>
          <w:tcPr>
            <w:tcW w:w="2284" w:type="dxa"/>
          </w:tcPr>
          <w:p w:rsidR="00F10AF3" w:rsidRPr="006D6687" w:rsidRDefault="00F10AF3" w:rsidP="00F10AF3">
            <w:pPr>
              <w:pStyle w:val="HTML"/>
            </w:pPr>
            <w:r w:rsidRPr="006D6687">
              <w:t>изюм</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40</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15311100</w:t>
            </w:r>
          </w:p>
        </w:tc>
        <w:tc>
          <w:tcPr>
            <w:tcW w:w="2284" w:type="dxa"/>
          </w:tcPr>
          <w:p w:rsidR="00F10AF3" w:rsidRPr="006D6687" w:rsidRDefault="00F10AF3" w:rsidP="00F10AF3">
            <w:pPr>
              <w:pStyle w:val="HTML"/>
            </w:pPr>
            <w:r w:rsidRPr="006D6687">
              <w:t>картофель</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41</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15331161</w:t>
            </w:r>
          </w:p>
        </w:tc>
        <w:tc>
          <w:tcPr>
            <w:tcW w:w="2284" w:type="dxa"/>
          </w:tcPr>
          <w:p w:rsidR="00F10AF3" w:rsidRPr="006D6687" w:rsidRDefault="00F10AF3" w:rsidP="00F10AF3">
            <w:pPr>
              <w:pStyle w:val="HTML"/>
            </w:pPr>
            <w:r w:rsidRPr="006D6687">
              <w:t>Луковая голова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42</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Օ3221410</w:t>
            </w:r>
          </w:p>
        </w:tc>
        <w:tc>
          <w:tcPr>
            <w:tcW w:w="2284" w:type="dxa"/>
          </w:tcPr>
          <w:p w:rsidR="00F10AF3" w:rsidRPr="006D6687" w:rsidRDefault="00F10AF3" w:rsidP="00F10AF3">
            <w:pPr>
              <w:pStyle w:val="HTML"/>
            </w:pPr>
            <w:r w:rsidRPr="006D6687">
              <w:t>капуста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lastRenderedPageBreak/>
              <w:t>43</w:t>
            </w:r>
          </w:p>
        </w:tc>
        <w:tc>
          <w:tcPr>
            <w:tcW w:w="1788" w:type="dxa"/>
            <w:vAlign w:val="center"/>
          </w:tcPr>
          <w:p w:rsidR="00F10AF3" w:rsidRPr="006D6687" w:rsidRDefault="00F10AF3" w:rsidP="00AD0D85">
            <w:pPr>
              <w:jc w:val="center"/>
              <w:rPr>
                <w:rFonts w:ascii="GHEA Grapalat" w:hAnsi="GHEA Grapalat" w:cs="Calibri"/>
                <w:i/>
                <w:sz w:val="18"/>
                <w:szCs w:val="18"/>
              </w:rPr>
            </w:pPr>
            <w:r w:rsidRPr="006D6687">
              <w:rPr>
                <w:rFonts w:ascii="GHEA Grapalat" w:hAnsi="GHEA Grapalat" w:cs="Calibri"/>
                <w:i/>
                <w:sz w:val="18"/>
                <w:szCs w:val="18"/>
              </w:rPr>
              <w:t>03221110</w:t>
            </w:r>
          </w:p>
        </w:tc>
        <w:tc>
          <w:tcPr>
            <w:tcW w:w="2284" w:type="dxa"/>
          </w:tcPr>
          <w:p w:rsidR="00F10AF3" w:rsidRPr="006D6687" w:rsidRDefault="00F10AF3" w:rsidP="00F10AF3">
            <w:pPr>
              <w:pStyle w:val="HTML"/>
            </w:pPr>
            <w:r w:rsidRPr="006D6687">
              <w:t xml:space="preserve">Морковь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44</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15331163</w:t>
            </w:r>
          </w:p>
        </w:tc>
        <w:tc>
          <w:tcPr>
            <w:tcW w:w="2284" w:type="dxa"/>
          </w:tcPr>
          <w:p w:rsidR="00F10AF3" w:rsidRPr="006D6687" w:rsidRDefault="00F10AF3" w:rsidP="00F10AF3">
            <w:pPr>
              <w:pStyle w:val="HTML"/>
            </w:pPr>
            <w:r w:rsidRPr="006D6687">
              <w:t>Свекла / красная свекла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45</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15331139</w:t>
            </w:r>
          </w:p>
        </w:tc>
        <w:tc>
          <w:tcPr>
            <w:tcW w:w="2284" w:type="dxa"/>
          </w:tcPr>
          <w:p w:rsidR="00F10AF3" w:rsidRPr="006D6687" w:rsidRDefault="00F10AF3" w:rsidP="00F10AF3">
            <w:pPr>
              <w:pStyle w:val="HTML"/>
            </w:pPr>
            <w:r w:rsidRPr="006D6687">
              <w:t>помидор</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46</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Օ3221124</w:t>
            </w:r>
          </w:p>
        </w:tc>
        <w:tc>
          <w:tcPr>
            <w:tcW w:w="2284" w:type="dxa"/>
          </w:tcPr>
          <w:p w:rsidR="00F10AF3" w:rsidRPr="006D6687" w:rsidRDefault="00F10AF3" w:rsidP="00F10AF3">
            <w:pPr>
              <w:pStyle w:val="HTML"/>
            </w:pPr>
            <w:r w:rsidRPr="006D6687">
              <w:t>огурец</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47</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15331167</w:t>
            </w:r>
          </w:p>
        </w:tc>
        <w:tc>
          <w:tcPr>
            <w:tcW w:w="2284" w:type="dxa"/>
          </w:tcPr>
          <w:p w:rsidR="00F10AF3" w:rsidRPr="006D6687" w:rsidRDefault="00F10AF3" w:rsidP="00F10AF3">
            <w:pPr>
              <w:pStyle w:val="HTML"/>
            </w:pPr>
            <w:r w:rsidRPr="006D6687">
              <w:t xml:space="preserve">Зелен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48</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Օ3222132</w:t>
            </w:r>
          </w:p>
        </w:tc>
        <w:tc>
          <w:tcPr>
            <w:tcW w:w="2284" w:type="dxa"/>
          </w:tcPr>
          <w:p w:rsidR="00F10AF3" w:rsidRPr="006D6687" w:rsidRDefault="00F10AF3" w:rsidP="00F10AF3">
            <w:pPr>
              <w:pStyle w:val="HTML"/>
            </w:pPr>
            <w:r w:rsidRPr="006D6687">
              <w:t xml:space="preserve">Персик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49</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Օ3222134</w:t>
            </w:r>
          </w:p>
        </w:tc>
        <w:tc>
          <w:tcPr>
            <w:tcW w:w="2284" w:type="dxa"/>
          </w:tcPr>
          <w:p w:rsidR="00F10AF3" w:rsidRPr="006D6687" w:rsidRDefault="00F10AF3" w:rsidP="00F10AF3">
            <w:pPr>
              <w:pStyle w:val="HTML"/>
            </w:pPr>
            <w:r w:rsidRPr="006D6687">
              <w:t>слива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50</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Օ3222128</w:t>
            </w:r>
          </w:p>
        </w:tc>
        <w:tc>
          <w:tcPr>
            <w:tcW w:w="2284" w:type="dxa"/>
          </w:tcPr>
          <w:p w:rsidR="00F10AF3" w:rsidRPr="006D6687" w:rsidRDefault="00F10AF3" w:rsidP="00F10AF3">
            <w:pPr>
              <w:pStyle w:val="HTML"/>
            </w:pPr>
            <w:r w:rsidRPr="006D6687">
              <w:t>яблоко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51</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03222119</w:t>
            </w:r>
          </w:p>
        </w:tc>
        <w:tc>
          <w:tcPr>
            <w:tcW w:w="2284" w:type="dxa"/>
          </w:tcPr>
          <w:p w:rsidR="00F10AF3" w:rsidRPr="006D6687" w:rsidRDefault="00F10AF3" w:rsidP="00F10AF3">
            <w:pPr>
              <w:pStyle w:val="HTML"/>
            </w:pPr>
            <w:r w:rsidRPr="006D6687">
              <w:t>Оранжевый фрукт</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52</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03222100</w:t>
            </w:r>
          </w:p>
        </w:tc>
        <w:tc>
          <w:tcPr>
            <w:tcW w:w="2284" w:type="dxa"/>
          </w:tcPr>
          <w:p w:rsidR="00F10AF3" w:rsidRPr="006D6687" w:rsidRDefault="00F10AF3" w:rsidP="00F10AF3">
            <w:pPr>
              <w:pStyle w:val="HTML"/>
            </w:pPr>
            <w:r w:rsidRPr="006D6687">
              <w:t>банан</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53</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lang w:val="hy-AM"/>
              </w:rPr>
              <w:t>03222121</w:t>
            </w:r>
          </w:p>
        </w:tc>
        <w:tc>
          <w:tcPr>
            <w:tcW w:w="2284" w:type="dxa"/>
          </w:tcPr>
          <w:p w:rsidR="00F10AF3" w:rsidRPr="006D6687" w:rsidRDefault="00F10AF3" w:rsidP="00F10AF3">
            <w:pPr>
              <w:pStyle w:val="HTML"/>
            </w:pPr>
            <w:r w:rsidRPr="006D6687">
              <w:t>мандарин</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54</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rPr>
              <w:t>Օ</w:t>
            </w:r>
            <w:r w:rsidRPr="006D6687">
              <w:rPr>
                <w:rFonts w:ascii="GHEA Grapalat" w:hAnsi="GHEA Grapalat" w:cs="Calibri"/>
                <w:sz w:val="18"/>
                <w:szCs w:val="18"/>
                <w:lang w:val="hy-AM"/>
              </w:rPr>
              <w:t>3222100</w:t>
            </w:r>
          </w:p>
        </w:tc>
        <w:tc>
          <w:tcPr>
            <w:tcW w:w="2284" w:type="dxa"/>
          </w:tcPr>
          <w:p w:rsidR="00F10AF3" w:rsidRPr="006D6687" w:rsidRDefault="00F10AF3" w:rsidP="00F10AF3">
            <w:pPr>
              <w:pStyle w:val="HTML"/>
            </w:pPr>
            <w:r w:rsidRPr="006D6687">
              <w:t>Фруктовый сок</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55</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lang w:val="hy-AM"/>
              </w:rPr>
              <w:t>15871200</w:t>
            </w:r>
          </w:p>
        </w:tc>
        <w:tc>
          <w:tcPr>
            <w:tcW w:w="2284" w:type="dxa"/>
          </w:tcPr>
          <w:p w:rsidR="00F10AF3" w:rsidRPr="006D6687" w:rsidRDefault="00F10AF3" w:rsidP="00F10AF3">
            <w:pPr>
              <w:pStyle w:val="HTML"/>
            </w:pPr>
            <w:r w:rsidRPr="006D6687">
              <w:t>  уксус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Перец черный молотый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 xml:space="preserve">Перец красный молотый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6D6687" w:rsidRDefault="00F10AF3" w:rsidP="00AE3CEC">
            <w:pPr>
              <w:widowControl w:val="0"/>
              <w:spacing w:after="160"/>
              <w:jc w:val="center"/>
              <w:rPr>
                <w:rFonts w:ascii="GHEA Grapalat" w:hAnsi="GHEA Grapalat"/>
                <w:b/>
              </w:rPr>
            </w:pPr>
          </w:p>
          <w:p w:rsidR="00F10AF3" w:rsidRPr="006D6687" w:rsidRDefault="00F10AF3" w:rsidP="00AE3CEC">
            <w:pPr>
              <w:widowControl w:val="0"/>
              <w:spacing w:after="160"/>
              <w:jc w:val="center"/>
              <w:rPr>
                <w:rFonts w:ascii="GHEA Grapalat" w:hAnsi="GHEA Grapalat"/>
                <w:b/>
              </w:rPr>
            </w:pPr>
            <w:r w:rsidRPr="006D6687">
              <w:rPr>
                <w:rFonts w:ascii="GHEA Grapalat" w:hAnsi="GHEA Grapalat"/>
                <w:b/>
              </w:rPr>
              <w:t>ПОКУПАТЕЛЬ</w:t>
            </w:r>
          </w:p>
          <w:p w:rsidR="00F10AF3" w:rsidRPr="006D6687" w:rsidRDefault="00F10AF3" w:rsidP="00AE3CEC">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Абовяна» ОНКО</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rPr>
              <w:t>О Абовян  улица Терлерян 1/1</w:t>
            </w:r>
          </w:p>
          <w:p w:rsidR="00F10AF3" w:rsidRPr="006D6687" w:rsidRDefault="00F10AF3" w:rsidP="00AE3CEC">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Pr="006D6687">
              <w:rPr>
                <w:rFonts w:ascii="GHEA Grapalat" w:hAnsi="GHEA Grapalat"/>
                <w:sz w:val="20"/>
                <w:szCs w:val="20"/>
                <w:lang w:val="nb-NO" w:eastAsia="en-US" w:bidi="ar-SA"/>
              </w:rPr>
              <w:t>900418000650</w:t>
            </w:r>
          </w:p>
          <w:p w:rsidR="00F10AF3" w:rsidRPr="006D6687" w:rsidRDefault="00F10AF3" w:rsidP="00AE3CEC">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Pr="006D6687">
              <w:rPr>
                <w:rFonts w:ascii="GHEA Grapalat" w:hAnsi="GHEA Grapalat"/>
                <w:sz w:val="20"/>
                <w:szCs w:val="20"/>
                <w:lang w:val="nb-NO" w:eastAsia="en-US" w:bidi="ar-SA"/>
              </w:rPr>
              <w:t>04233948</w:t>
            </w: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c>
          <w:tcPr>
            <w:tcW w:w="760" w:type="dxa"/>
          </w:tcPr>
          <w:p w:rsidR="00F10AF3" w:rsidRPr="006D6687" w:rsidRDefault="00F10AF3" w:rsidP="00AE3CEC">
            <w:pPr>
              <w:widowControl w:val="0"/>
              <w:spacing w:after="160"/>
              <w:jc w:val="center"/>
              <w:rPr>
                <w:rFonts w:ascii="GHEA Grapalat" w:hAnsi="GHEA Grapalat"/>
              </w:rPr>
            </w:pPr>
          </w:p>
        </w:tc>
        <w:tc>
          <w:tcPr>
            <w:tcW w:w="4343" w:type="dxa"/>
          </w:tcPr>
          <w:p w:rsidR="00F10AF3" w:rsidRPr="006D6687" w:rsidRDefault="00F10AF3" w:rsidP="00AE3CEC">
            <w:pPr>
              <w:widowControl w:val="0"/>
              <w:spacing w:after="160"/>
              <w:jc w:val="center"/>
              <w:rPr>
                <w:rFonts w:ascii="GHEA Grapalat" w:hAnsi="GHEA Grapalat"/>
                <w:b/>
                <w:lang w:val="en-US"/>
              </w:rPr>
            </w:pPr>
          </w:p>
          <w:p w:rsidR="00F10AF3" w:rsidRPr="006D6687" w:rsidRDefault="00F10AF3" w:rsidP="00AE3CEC">
            <w:pPr>
              <w:widowControl w:val="0"/>
              <w:spacing w:after="160"/>
              <w:jc w:val="center"/>
              <w:rPr>
                <w:rFonts w:ascii="GHEA Grapalat" w:hAnsi="GHEA Grapalat" w:cs="Sylfaen"/>
                <w:b/>
                <w:bCs/>
              </w:rPr>
            </w:pPr>
            <w:r w:rsidRPr="006D6687">
              <w:rPr>
                <w:rFonts w:ascii="GHEA Grapalat" w:hAnsi="GHEA Grapalat"/>
                <w:b/>
              </w:rPr>
              <w:t>ПРОДАВЕЦ</w:t>
            </w: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6D6687">
        <w:rPr>
          <w:rFonts w:ascii="GHEA Grapalat" w:hAnsi="GHEA Grapalat"/>
          <w:sz w:val="20"/>
          <w:szCs w:val="20"/>
        </w:rPr>
        <w:t>являются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г. между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263" w:rsidRDefault="00420263">
      <w:r>
        <w:separator/>
      </w:r>
    </w:p>
  </w:endnote>
  <w:endnote w:type="continuationSeparator" w:id="0">
    <w:p w:rsidR="00420263" w:rsidRDefault="00420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287FD9" w:rsidRPr="00C861E9" w:rsidRDefault="00287FD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438B8">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263" w:rsidRDefault="00420263">
      <w:r>
        <w:separator/>
      </w:r>
    </w:p>
  </w:footnote>
  <w:footnote w:type="continuationSeparator" w:id="0">
    <w:p w:rsidR="00420263" w:rsidRDefault="00420263">
      <w:r>
        <w:continuationSeparator/>
      </w:r>
    </w:p>
  </w:footnote>
  <w:footnote w:id="1">
    <w:p w:rsidR="00287FD9" w:rsidRPr="001D1F0F" w:rsidRDefault="00287FD9"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287FD9" w:rsidRPr="001D1F0F" w:rsidRDefault="00287FD9"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87FD9" w:rsidRPr="00B10C2A" w:rsidRDefault="00287FD9"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87FD9" w:rsidRPr="00B10C2A" w:rsidRDefault="00287FD9"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287FD9" w:rsidRPr="00B10C2A" w:rsidRDefault="00287FD9"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287FD9" w:rsidRPr="00B10C2A" w:rsidRDefault="00287FD9"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287FD9" w:rsidRPr="009E2596" w:rsidRDefault="00287FD9"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287FD9" w:rsidRPr="00BB3286" w:rsidDel="00932115" w:rsidRDefault="00287FD9"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287FD9" w:rsidRPr="00BB3286" w:rsidRDefault="00287FD9"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287FD9" w:rsidRPr="00BB3286" w:rsidRDefault="00287FD9">
      <w:pPr>
        <w:pStyle w:val="af2"/>
        <w:rPr>
          <w:sz w:val="16"/>
          <w:szCs w:val="16"/>
          <w:lang w:val="af-ZA"/>
        </w:rPr>
      </w:pPr>
    </w:p>
  </w:footnote>
  <w:footnote w:id="5">
    <w:p w:rsidR="00287FD9" w:rsidRPr="00BB3286" w:rsidRDefault="00287FD9"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287FD9" w:rsidRPr="00D746CA" w:rsidRDefault="00287FD9"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287FD9" w:rsidRPr="00BC5174" w:rsidRDefault="00287FD9">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287FD9" w:rsidRPr="00D746CA" w:rsidRDefault="00287FD9"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287FD9" w:rsidRPr="008A7430" w:rsidRDefault="00287FD9"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287FD9" w:rsidRPr="00D3436F" w:rsidRDefault="00287FD9">
      <w:pPr>
        <w:pStyle w:val="af2"/>
        <w:rPr>
          <w:lang w:val="es-ES"/>
        </w:rPr>
      </w:pPr>
    </w:p>
  </w:footnote>
  <w:footnote w:id="10">
    <w:p w:rsidR="00287FD9" w:rsidRPr="008842CE" w:rsidRDefault="00287FD9" w:rsidP="003D2FE2">
      <w:pPr>
        <w:pStyle w:val="af2"/>
        <w:jc w:val="both"/>
      </w:pPr>
    </w:p>
  </w:footnote>
  <w:footnote w:id="11">
    <w:p w:rsidR="00287FD9" w:rsidRPr="008842CE" w:rsidRDefault="00287FD9" w:rsidP="000A214C">
      <w:pPr>
        <w:pStyle w:val="af2"/>
        <w:jc w:val="both"/>
      </w:pPr>
    </w:p>
  </w:footnote>
  <w:footnote w:id="12">
    <w:p w:rsidR="00287FD9" w:rsidRPr="00565FC8" w:rsidRDefault="00287FD9"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287FD9" w:rsidRPr="00565FC8" w:rsidRDefault="00287FD9"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87FD9" w:rsidRPr="00565FC8" w:rsidRDefault="00287FD9">
      <w:pPr>
        <w:pStyle w:val="af2"/>
        <w:rPr>
          <w:sz w:val="16"/>
          <w:szCs w:val="16"/>
          <w:lang w:val="hy-AM"/>
        </w:rPr>
      </w:pPr>
    </w:p>
  </w:footnote>
  <w:footnote w:id="14">
    <w:p w:rsidR="00287FD9" w:rsidRPr="00565FC8" w:rsidRDefault="00287FD9"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87FD9" w:rsidRPr="00E85250" w:rsidRDefault="00287FD9" w:rsidP="00D90640">
      <w:pPr>
        <w:widowControl w:val="0"/>
        <w:spacing w:after="160" w:line="360" w:lineRule="auto"/>
        <w:ind w:firstLine="709"/>
        <w:jc w:val="both"/>
        <w:rPr>
          <w:rFonts w:ascii="GHEA Grapalat" w:hAnsi="GHEA Grapalat"/>
          <w:lang w:val="hy-AM"/>
        </w:rPr>
      </w:pPr>
    </w:p>
    <w:p w:rsidR="00287FD9" w:rsidRPr="00D3436F" w:rsidRDefault="00287FD9">
      <w:pPr>
        <w:pStyle w:val="af2"/>
        <w:rPr>
          <w:lang w:val="hy-AM"/>
        </w:rPr>
      </w:pPr>
    </w:p>
  </w:footnote>
  <w:footnote w:id="15">
    <w:p w:rsidR="00287FD9" w:rsidRPr="00565FC8" w:rsidRDefault="00287FD9"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287FD9" w:rsidRPr="00565FC8" w:rsidRDefault="00287FD9"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287FD9" w:rsidRPr="00D3436F" w:rsidRDefault="00287FD9">
      <w:pPr>
        <w:pStyle w:val="af2"/>
        <w:rPr>
          <w:lang w:val="hy-AM"/>
        </w:rPr>
      </w:pPr>
    </w:p>
  </w:footnote>
  <w:footnote w:id="16">
    <w:p w:rsidR="00287FD9" w:rsidRPr="008842CE" w:rsidRDefault="00287FD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87FD9" w:rsidRPr="00D3436F" w:rsidRDefault="00287FD9">
      <w:pPr>
        <w:pStyle w:val="af2"/>
        <w:rPr>
          <w:lang w:val="hy-AM"/>
        </w:rPr>
      </w:pPr>
    </w:p>
  </w:footnote>
  <w:footnote w:id="17">
    <w:p w:rsidR="00287FD9" w:rsidRPr="00092AC5" w:rsidRDefault="00287FD9"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287FD9" w:rsidRPr="00092AC5" w:rsidRDefault="00287FD9"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87FD9" w:rsidRPr="00D3436F" w:rsidRDefault="00287FD9">
      <w:pPr>
        <w:pStyle w:val="af2"/>
        <w:rPr>
          <w:lang w:val="hy-AM"/>
        </w:rPr>
      </w:pPr>
    </w:p>
  </w:footnote>
  <w:footnote w:id="19">
    <w:p w:rsidR="00287FD9" w:rsidRPr="00092AC5" w:rsidRDefault="00287FD9"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287FD9" w:rsidRPr="00092AC5" w:rsidRDefault="00287FD9"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87FD9" w:rsidRPr="00092AC5" w:rsidRDefault="00287FD9">
      <w:pPr>
        <w:pStyle w:val="af2"/>
        <w:rPr>
          <w:sz w:val="16"/>
          <w:szCs w:val="16"/>
          <w:lang w:val="hy-AM"/>
        </w:rPr>
      </w:pPr>
    </w:p>
  </w:footnote>
  <w:footnote w:id="20">
    <w:p w:rsidR="00287FD9" w:rsidRPr="001E65D1" w:rsidRDefault="00287FD9" w:rsidP="008842CE">
      <w:pPr>
        <w:pStyle w:val="af2"/>
        <w:widowControl w:val="0"/>
        <w:jc w:val="both"/>
        <w:rPr>
          <w:rFonts w:ascii="GHEA Grapalat" w:hAnsi="GHEA Grapalat"/>
          <w:i/>
          <w:sz w:val="16"/>
          <w:szCs w:val="16"/>
        </w:rPr>
      </w:pPr>
    </w:p>
  </w:footnote>
  <w:footnote w:id="21">
    <w:p w:rsidR="00287FD9" w:rsidRPr="00414EBE" w:rsidRDefault="00287FD9"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287FD9" w:rsidRPr="00414EBE" w:rsidRDefault="00287FD9"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81"/>
    <w:rsid w:val="00413595"/>
    <w:rsid w:val="00414EBE"/>
    <w:rsid w:val="00416F1E"/>
    <w:rsid w:val="0041739A"/>
    <w:rsid w:val="004175B6"/>
    <w:rsid w:val="00417E48"/>
    <w:rsid w:val="00417F33"/>
    <w:rsid w:val="0042026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9A"/>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E6F9C"/>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8B8"/>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DCB"/>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A2B63-EF2F-4CD0-93D7-99A13C86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1899</TotalTime>
  <Pages>1</Pages>
  <Words>22386</Words>
  <Characters>127604</Characters>
  <Application>Microsoft Office Word</Application>
  <DocSecurity>0</DocSecurity>
  <Lines>1063</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722</cp:revision>
  <cp:lastPrinted>2019-12-14T20:32:00Z</cp:lastPrinted>
  <dcterms:created xsi:type="dcterms:W3CDTF">2019-10-28T07:04:00Z</dcterms:created>
  <dcterms:modified xsi:type="dcterms:W3CDTF">2019-12-18T11:39:00Z</dcterms:modified>
</cp:coreProperties>
</file>